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42B4" w:rsidRPr="006B5C12" w:rsidRDefault="008A42B4" w:rsidP="00CC7A2D">
      <w:pPr>
        <w:widowControl w:val="0"/>
        <w:jc w:val="right"/>
        <w:rPr>
          <w:rFonts w:ascii="Arial" w:hAnsi="Arial" w:cs="Arial"/>
          <w:b/>
        </w:rPr>
      </w:pPr>
      <w:r w:rsidRPr="006B5C12">
        <w:rPr>
          <w:rFonts w:ascii="Arial" w:hAnsi="Arial" w:cs="Arial"/>
          <w:b/>
        </w:rPr>
        <w:t>Příloha č. 1 Koncesní smlouvy</w:t>
      </w:r>
    </w:p>
    <w:p w:rsidR="008A42B4" w:rsidRPr="006B5C12" w:rsidRDefault="008A42B4" w:rsidP="00CC7A2D">
      <w:pPr>
        <w:widowControl w:val="0"/>
        <w:jc w:val="both"/>
        <w:rPr>
          <w:rFonts w:ascii="Arial" w:hAnsi="Arial" w:cs="Arial"/>
          <w:b/>
          <w:sz w:val="28"/>
          <w:szCs w:val="28"/>
        </w:rPr>
      </w:pPr>
      <w:r w:rsidRPr="006B5C12">
        <w:rPr>
          <w:rFonts w:ascii="Arial" w:hAnsi="Arial" w:cs="Arial"/>
          <w:b/>
          <w:sz w:val="28"/>
          <w:szCs w:val="28"/>
        </w:rPr>
        <w:t>Definice pojmů</w:t>
      </w:r>
    </w:p>
    <w:p w:rsidR="008A42B4" w:rsidRPr="006B5C12" w:rsidRDefault="008A42B4" w:rsidP="00CC7A2D">
      <w:pPr>
        <w:widowControl w:val="0"/>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36"/>
        <w:gridCol w:w="7152"/>
      </w:tblGrid>
      <w:tr w:rsidR="0030000A" w:rsidRPr="005576E2" w:rsidTr="00346EA5">
        <w:tc>
          <w:tcPr>
            <w:tcW w:w="2136" w:type="dxa"/>
          </w:tcPr>
          <w:p w:rsidR="0030000A" w:rsidRPr="005576E2" w:rsidRDefault="00221D64" w:rsidP="00CC7A2D">
            <w:pPr>
              <w:widowControl w:val="0"/>
              <w:jc w:val="both"/>
              <w:rPr>
                <w:rFonts w:ascii="Arial" w:hAnsi="Arial" w:cs="Arial"/>
                <w:b/>
                <w:sz w:val="22"/>
                <w:szCs w:val="22"/>
              </w:rPr>
            </w:pPr>
            <w:r w:rsidRPr="005576E2">
              <w:rPr>
                <w:rFonts w:ascii="Arial" w:hAnsi="Arial" w:cs="Arial"/>
                <w:b/>
                <w:sz w:val="22"/>
                <w:szCs w:val="22"/>
              </w:rPr>
              <w:t>Kanalizace</w:t>
            </w:r>
          </w:p>
        </w:tc>
        <w:tc>
          <w:tcPr>
            <w:tcW w:w="7152" w:type="dxa"/>
          </w:tcPr>
          <w:p w:rsidR="0030000A" w:rsidRPr="005576E2" w:rsidRDefault="007328E9" w:rsidP="00CC7A2D">
            <w:pPr>
              <w:widowControl w:val="0"/>
              <w:jc w:val="both"/>
              <w:rPr>
                <w:rFonts w:ascii="Arial" w:hAnsi="Arial" w:cs="Arial"/>
                <w:sz w:val="22"/>
                <w:szCs w:val="22"/>
              </w:rPr>
            </w:pPr>
            <w:r w:rsidRPr="005576E2">
              <w:rPr>
                <w:rFonts w:ascii="Arial" w:hAnsi="Arial" w:cs="Arial"/>
                <w:sz w:val="22"/>
                <w:szCs w:val="22"/>
              </w:rPr>
              <w:t>K</w:t>
            </w:r>
            <w:r w:rsidR="00202DAA" w:rsidRPr="005576E2">
              <w:rPr>
                <w:rFonts w:ascii="Arial" w:hAnsi="Arial" w:cs="Arial"/>
                <w:sz w:val="22"/>
                <w:szCs w:val="22"/>
              </w:rPr>
              <w:t xml:space="preserve">analizace ve smyslu ustanovení § 2 odst. 2 </w:t>
            </w:r>
            <w:proofErr w:type="spellStart"/>
            <w:r w:rsidR="00202DAA" w:rsidRPr="005576E2">
              <w:rPr>
                <w:rFonts w:ascii="Arial" w:hAnsi="Arial" w:cs="Arial"/>
                <w:sz w:val="22"/>
                <w:szCs w:val="22"/>
              </w:rPr>
              <w:t>ZVaK</w:t>
            </w:r>
            <w:proofErr w:type="spellEnd"/>
            <w:r w:rsidR="00202DAA" w:rsidRPr="005576E2">
              <w:rPr>
                <w:rFonts w:ascii="Arial" w:hAnsi="Arial" w:cs="Arial"/>
                <w:sz w:val="22"/>
                <w:szCs w:val="22"/>
              </w:rPr>
              <w:t xml:space="preserve"> v</w:t>
            </w:r>
            <w:r w:rsidR="00704ACF" w:rsidRPr="005576E2">
              <w:rPr>
                <w:rFonts w:ascii="Arial" w:hAnsi="Arial" w:cs="Arial"/>
                <w:sz w:val="22"/>
                <w:szCs w:val="22"/>
              </w:rPr>
              <w:t> </w:t>
            </w:r>
            <w:r w:rsidR="00202DAA" w:rsidRPr="005576E2">
              <w:rPr>
                <w:rFonts w:ascii="Arial" w:hAnsi="Arial" w:cs="Arial"/>
                <w:sz w:val="22"/>
                <w:szCs w:val="22"/>
              </w:rPr>
              <w:t>rozsahu</w:t>
            </w:r>
            <w:r w:rsidR="00704ACF" w:rsidRPr="005576E2">
              <w:rPr>
                <w:rFonts w:ascii="Arial" w:hAnsi="Arial" w:cs="Arial"/>
                <w:sz w:val="22"/>
                <w:szCs w:val="22"/>
              </w:rPr>
              <w:t>,</w:t>
            </w:r>
            <w:r w:rsidR="00202DAA" w:rsidRPr="005576E2">
              <w:rPr>
                <w:rFonts w:ascii="Arial" w:hAnsi="Arial" w:cs="Arial"/>
                <w:sz w:val="22"/>
                <w:szCs w:val="22"/>
              </w:rPr>
              <w:t xml:space="preserve"> uvedeném v příloze č. </w:t>
            </w:r>
            <w:r w:rsidR="00993D69" w:rsidRPr="005576E2">
              <w:rPr>
                <w:rFonts w:ascii="Arial" w:hAnsi="Arial" w:cs="Arial"/>
                <w:sz w:val="22"/>
                <w:szCs w:val="22"/>
              </w:rPr>
              <w:t>2</w:t>
            </w:r>
            <w:r w:rsidR="00202DAA" w:rsidRPr="005576E2">
              <w:rPr>
                <w:rFonts w:ascii="Arial" w:hAnsi="Arial" w:cs="Arial"/>
                <w:sz w:val="22"/>
                <w:szCs w:val="22"/>
              </w:rPr>
              <w:t xml:space="preserve"> </w:t>
            </w:r>
            <w:proofErr w:type="gramStart"/>
            <w:r w:rsidR="00202DAA" w:rsidRPr="005576E2">
              <w:rPr>
                <w:rFonts w:ascii="Arial" w:hAnsi="Arial" w:cs="Arial"/>
                <w:sz w:val="22"/>
                <w:szCs w:val="22"/>
              </w:rPr>
              <w:t>této</w:t>
            </w:r>
            <w:proofErr w:type="gramEnd"/>
            <w:r w:rsidR="00202DAA" w:rsidRPr="005576E2">
              <w:rPr>
                <w:rFonts w:ascii="Arial" w:hAnsi="Arial" w:cs="Arial"/>
                <w:sz w:val="22"/>
                <w:szCs w:val="22"/>
              </w:rPr>
              <w:t xml:space="preserve"> Smlouvy</w:t>
            </w:r>
            <w:r w:rsidR="00E54FA5" w:rsidRPr="005576E2">
              <w:rPr>
                <w:rFonts w:ascii="Arial" w:hAnsi="Arial" w:cs="Arial"/>
                <w:sz w:val="22"/>
                <w:szCs w:val="22"/>
              </w:rPr>
              <w:t xml:space="preserve"> včetně </w:t>
            </w:r>
            <w:r w:rsidR="0080298E" w:rsidRPr="005576E2">
              <w:rPr>
                <w:rFonts w:ascii="Arial" w:hAnsi="Arial" w:cs="Arial"/>
                <w:sz w:val="22"/>
                <w:szCs w:val="22"/>
              </w:rPr>
              <w:t xml:space="preserve">výčtu </w:t>
            </w:r>
            <w:r w:rsidR="00E54FA5" w:rsidRPr="005576E2">
              <w:rPr>
                <w:rFonts w:ascii="Arial" w:hAnsi="Arial" w:cs="Arial"/>
                <w:sz w:val="22"/>
                <w:szCs w:val="22"/>
              </w:rPr>
              <w:t>připojovací</w:t>
            </w:r>
            <w:r w:rsidR="00255561" w:rsidRPr="005576E2">
              <w:rPr>
                <w:rFonts w:ascii="Arial" w:hAnsi="Arial" w:cs="Arial"/>
                <w:sz w:val="22"/>
                <w:szCs w:val="22"/>
              </w:rPr>
              <w:t>c</w:t>
            </w:r>
            <w:r w:rsidR="00E54FA5" w:rsidRPr="005576E2">
              <w:rPr>
                <w:rFonts w:ascii="Arial" w:hAnsi="Arial" w:cs="Arial"/>
                <w:sz w:val="22"/>
                <w:szCs w:val="22"/>
              </w:rPr>
              <w:t xml:space="preserve">h řadů a přípojek </w:t>
            </w:r>
            <w:r w:rsidR="0010466D" w:rsidRPr="005576E2">
              <w:rPr>
                <w:rFonts w:ascii="Arial" w:hAnsi="Arial" w:cs="Arial"/>
                <w:sz w:val="22"/>
                <w:szCs w:val="22"/>
              </w:rPr>
              <w:t xml:space="preserve">ve vlastnictví </w:t>
            </w:r>
            <w:r w:rsidR="00E54FA5" w:rsidRPr="005576E2">
              <w:rPr>
                <w:rFonts w:ascii="Arial" w:hAnsi="Arial" w:cs="Arial"/>
                <w:sz w:val="22"/>
                <w:szCs w:val="22"/>
              </w:rPr>
              <w:t>Vlastník</w:t>
            </w:r>
            <w:r w:rsidR="0010466D" w:rsidRPr="005576E2">
              <w:rPr>
                <w:rFonts w:ascii="Arial" w:hAnsi="Arial" w:cs="Arial"/>
                <w:sz w:val="22"/>
                <w:szCs w:val="22"/>
              </w:rPr>
              <w:t>a</w:t>
            </w:r>
            <w:r w:rsidR="00704ACF" w:rsidRPr="005576E2">
              <w:rPr>
                <w:rFonts w:ascii="Arial" w:hAnsi="Arial" w:cs="Arial"/>
                <w:sz w:val="22"/>
                <w:szCs w:val="22"/>
              </w:rPr>
              <w:t>,</w:t>
            </w:r>
            <w:r w:rsidR="00202DAA" w:rsidRPr="005576E2">
              <w:rPr>
                <w:rFonts w:ascii="Arial" w:hAnsi="Arial" w:cs="Arial"/>
                <w:sz w:val="22"/>
                <w:szCs w:val="22"/>
              </w:rPr>
              <w:t xml:space="preserve"> nebo </w:t>
            </w:r>
            <w:r w:rsidR="00704ACF" w:rsidRPr="005576E2">
              <w:rPr>
                <w:rFonts w:ascii="Arial" w:hAnsi="Arial" w:cs="Arial"/>
                <w:sz w:val="22"/>
                <w:szCs w:val="22"/>
              </w:rPr>
              <w:t xml:space="preserve">v tom, </w:t>
            </w:r>
            <w:r w:rsidR="00202DAA" w:rsidRPr="005576E2">
              <w:rPr>
                <w:rFonts w:ascii="Arial" w:hAnsi="Arial" w:cs="Arial"/>
                <w:sz w:val="22"/>
                <w:szCs w:val="22"/>
              </w:rPr>
              <w:t xml:space="preserve">který se stane součástí </w:t>
            </w:r>
            <w:r w:rsidR="00745688" w:rsidRPr="005576E2">
              <w:rPr>
                <w:rFonts w:ascii="Arial" w:hAnsi="Arial" w:cs="Arial"/>
                <w:sz w:val="22"/>
                <w:szCs w:val="22"/>
              </w:rPr>
              <w:t>pachtu</w:t>
            </w:r>
            <w:r w:rsidR="00202DAA" w:rsidRPr="005576E2">
              <w:rPr>
                <w:rFonts w:ascii="Arial" w:hAnsi="Arial" w:cs="Arial"/>
                <w:sz w:val="22"/>
                <w:szCs w:val="22"/>
              </w:rPr>
              <w:t xml:space="preserve"> a provozování v souladu s touto Smlouvou do jejího ukončení. </w:t>
            </w:r>
          </w:p>
        </w:tc>
      </w:tr>
      <w:tr w:rsidR="0030000A" w:rsidRPr="006B5C12" w:rsidTr="00346EA5">
        <w:tc>
          <w:tcPr>
            <w:tcW w:w="2136" w:type="dxa"/>
          </w:tcPr>
          <w:p w:rsidR="0030000A" w:rsidRPr="005576E2" w:rsidRDefault="00221D64" w:rsidP="00CC7A2D">
            <w:pPr>
              <w:widowControl w:val="0"/>
              <w:jc w:val="both"/>
              <w:rPr>
                <w:rFonts w:ascii="Arial" w:hAnsi="Arial" w:cs="Arial"/>
                <w:b/>
                <w:sz w:val="22"/>
                <w:szCs w:val="22"/>
              </w:rPr>
            </w:pPr>
            <w:r w:rsidRPr="005576E2">
              <w:rPr>
                <w:rFonts w:ascii="Arial" w:hAnsi="Arial" w:cs="Arial"/>
                <w:b/>
                <w:sz w:val="22"/>
                <w:szCs w:val="22"/>
              </w:rPr>
              <w:t>Vodovod</w:t>
            </w:r>
          </w:p>
        </w:tc>
        <w:tc>
          <w:tcPr>
            <w:tcW w:w="7152" w:type="dxa"/>
          </w:tcPr>
          <w:p w:rsidR="0030000A" w:rsidRPr="005576E2" w:rsidRDefault="007328E9" w:rsidP="00CC7A2D">
            <w:pPr>
              <w:widowControl w:val="0"/>
              <w:jc w:val="both"/>
              <w:rPr>
                <w:rFonts w:ascii="Arial" w:hAnsi="Arial" w:cs="Arial"/>
                <w:sz w:val="22"/>
                <w:szCs w:val="22"/>
              </w:rPr>
            </w:pPr>
            <w:r w:rsidRPr="005576E2">
              <w:rPr>
                <w:rFonts w:ascii="Arial" w:hAnsi="Arial" w:cs="Arial"/>
                <w:sz w:val="22"/>
                <w:szCs w:val="22"/>
              </w:rPr>
              <w:t>V</w:t>
            </w:r>
            <w:r w:rsidR="00202DAA" w:rsidRPr="005576E2">
              <w:rPr>
                <w:rFonts w:ascii="Arial" w:hAnsi="Arial" w:cs="Arial"/>
                <w:sz w:val="22"/>
                <w:szCs w:val="22"/>
              </w:rPr>
              <w:t xml:space="preserve">odovod ve smyslu ustanovení § 2 odst. 1 </w:t>
            </w:r>
            <w:proofErr w:type="spellStart"/>
            <w:r w:rsidR="00202DAA" w:rsidRPr="005576E2">
              <w:rPr>
                <w:rFonts w:ascii="Arial" w:hAnsi="Arial" w:cs="Arial"/>
                <w:sz w:val="22"/>
                <w:szCs w:val="22"/>
              </w:rPr>
              <w:t>ZVaK</w:t>
            </w:r>
            <w:proofErr w:type="spellEnd"/>
            <w:r w:rsidR="00202DAA" w:rsidRPr="005576E2">
              <w:rPr>
                <w:rFonts w:ascii="Arial" w:hAnsi="Arial" w:cs="Arial"/>
                <w:sz w:val="22"/>
                <w:szCs w:val="22"/>
              </w:rPr>
              <w:t xml:space="preserve"> v</w:t>
            </w:r>
            <w:r w:rsidR="00211551" w:rsidRPr="005576E2">
              <w:rPr>
                <w:rFonts w:ascii="Arial" w:hAnsi="Arial" w:cs="Arial"/>
                <w:sz w:val="22"/>
                <w:szCs w:val="22"/>
              </w:rPr>
              <w:t> </w:t>
            </w:r>
            <w:r w:rsidR="00202DAA" w:rsidRPr="005576E2">
              <w:rPr>
                <w:rFonts w:ascii="Arial" w:hAnsi="Arial" w:cs="Arial"/>
                <w:sz w:val="22"/>
                <w:szCs w:val="22"/>
              </w:rPr>
              <w:t>rozsahu</w:t>
            </w:r>
            <w:r w:rsidR="00211551" w:rsidRPr="005576E2">
              <w:rPr>
                <w:rFonts w:ascii="Arial" w:hAnsi="Arial" w:cs="Arial"/>
                <w:sz w:val="22"/>
                <w:szCs w:val="22"/>
              </w:rPr>
              <w:t>,</w:t>
            </w:r>
            <w:r w:rsidR="00202DAA" w:rsidRPr="005576E2">
              <w:rPr>
                <w:rFonts w:ascii="Arial" w:hAnsi="Arial" w:cs="Arial"/>
                <w:sz w:val="22"/>
                <w:szCs w:val="22"/>
              </w:rPr>
              <w:t xml:space="preserve"> uvedeném v </w:t>
            </w:r>
            <w:bookmarkStart w:id="0" w:name="OLE_LINK10"/>
            <w:bookmarkStart w:id="1" w:name="OLE_LINK13"/>
            <w:r w:rsidR="00202DAA" w:rsidRPr="005576E2">
              <w:rPr>
                <w:rFonts w:ascii="Arial" w:hAnsi="Arial" w:cs="Arial"/>
                <w:sz w:val="22"/>
                <w:szCs w:val="22"/>
              </w:rPr>
              <w:t xml:space="preserve">příloze č. </w:t>
            </w:r>
            <w:r w:rsidR="00993D69" w:rsidRPr="005576E2">
              <w:rPr>
                <w:rFonts w:ascii="Arial" w:hAnsi="Arial" w:cs="Arial"/>
                <w:sz w:val="22"/>
                <w:szCs w:val="22"/>
              </w:rPr>
              <w:t>2</w:t>
            </w:r>
            <w:r w:rsidR="00202DAA" w:rsidRPr="005576E2">
              <w:rPr>
                <w:rFonts w:ascii="Arial" w:hAnsi="Arial" w:cs="Arial"/>
                <w:sz w:val="22"/>
                <w:szCs w:val="22"/>
              </w:rPr>
              <w:t xml:space="preserve"> </w:t>
            </w:r>
            <w:proofErr w:type="gramStart"/>
            <w:r w:rsidR="00202DAA" w:rsidRPr="005576E2">
              <w:rPr>
                <w:rFonts w:ascii="Arial" w:hAnsi="Arial" w:cs="Arial"/>
                <w:sz w:val="22"/>
                <w:szCs w:val="22"/>
              </w:rPr>
              <w:t>této</w:t>
            </w:r>
            <w:proofErr w:type="gramEnd"/>
            <w:r w:rsidR="00202DAA" w:rsidRPr="005576E2">
              <w:rPr>
                <w:rFonts w:ascii="Arial" w:hAnsi="Arial" w:cs="Arial"/>
                <w:sz w:val="22"/>
                <w:szCs w:val="22"/>
              </w:rPr>
              <w:t xml:space="preserve"> Smlouvy</w:t>
            </w:r>
            <w:r w:rsidR="005F09C3" w:rsidRPr="005576E2">
              <w:rPr>
                <w:rFonts w:ascii="Arial" w:hAnsi="Arial" w:cs="Arial"/>
                <w:sz w:val="22"/>
                <w:szCs w:val="22"/>
              </w:rPr>
              <w:t xml:space="preserve"> včetně </w:t>
            </w:r>
            <w:r w:rsidR="0080298E" w:rsidRPr="005576E2">
              <w:rPr>
                <w:rFonts w:ascii="Arial" w:hAnsi="Arial" w:cs="Arial"/>
                <w:sz w:val="22"/>
                <w:szCs w:val="22"/>
              </w:rPr>
              <w:t xml:space="preserve">výčtu </w:t>
            </w:r>
            <w:r w:rsidR="005F09C3" w:rsidRPr="005576E2">
              <w:rPr>
                <w:rFonts w:ascii="Arial" w:hAnsi="Arial" w:cs="Arial"/>
                <w:sz w:val="22"/>
                <w:szCs w:val="22"/>
              </w:rPr>
              <w:t>připojovací</w:t>
            </w:r>
            <w:r w:rsidR="00F61BAE" w:rsidRPr="005576E2">
              <w:rPr>
                <w:rFonts w:ascii="Arial" w:hAnsi="Arial" w:cs="Arial"/>
                <w:sz w:val="22"/>
                <w:szCs w:val="22"/>
              </w:rPr>
              <w:t>c</w:t>
            </w:r>
            <w:r w:rsidR="005F09C3" w:rsidRPr="005576E2">
              <w:rPr>
                <w:rFonts w:ascii="Arial" w:hAnsi="Arial" w:cs="Arial"/>
                <w:sz w:val="22"/>
                <w:szCs w:val="22"/>
              </w:rPr>
              <w:t xml:space="preserve">h řadů a přípojek </w:t>
            </w:r>
            <w:r w:rsidR="0010466D" w:rsidRPr="005576E2">
              <w:rPr>
                <w:rFonts w:ascii="Arial" w:hAnsi="Arial" w:cs="Arial"/>
                <w:sz w:val="22"/>
                <w:szCs w:val="22"/>
              </w:rPr>
              <w:t xml:space="preserve">ve </w:t>
            </w:r>
            <w:r w:rsidR="005F09C3" w:rsidRPr="005576E2">
              <w:rPr>
                <w:rFonts w:ascii="Arial" w:hAnsi="Arial" w:cs="Arial"/>
                <w:sz w:val="22"/>
                <w:szCs w:val="22"/>
              </w:rPr>
              <w:t>vlastn</w:t>
            </w:r>
            <w:r w:rsidR="0010466D" w:rsidRPr="005576E2">
              <w:rPr>
                <w:rFonts w:ascii="Arial" w:hAnsi="Arial" w:cs="Arial"/>
                <w:sz w:val="22"/>
                <w:szCs w:val="22"/>
              </w:rPr>
              <w:t>ictví</w:t>
            </w:r>
            <w:r w:rsidR="005F09C3" w:rsidRPr="005576E2">
              <w:rPr>
                <w:rFonts w:ascii="Arial" w:hAnsi="Arial" w:cs="Arial"/>
                <w:sz w:val="22"/>
                <w:szCs w:val="22"/>
              </w:rPr>
              <w:t xml:space="preserve"> Vlastník</w:t>
            </w:r>
            <w:r w:rsidR="0010466D" w:rsidRPr="005576E2">
              <w:rPr>
                <w:rFonts w:ascii="Arial" w:hAnsi="Arial" w:cs="Arial"/>
                <w:sz w:val="22"/>
                <w:szCs w:val="22"/>
              </w:rPr>
              <w:t>a</w:t>
            </w:r>
            <w:r w:rsidR="00211551" w:rsidRPr="005576E2">
              <w:rPr>
                <w:rFonts w:ascii="Arial" w:hAnsi="Arial" w:cs="Arial"/>
                <w:sz w:val="22"/>
                <w:szCs w:val="22"/>
              </w:rPr>
              <w:t>,</w:t>
            </w:r>
            <w:r w:rsidR="00202DAA" w:rsidRPr="005576E2">
              <w:rPr>
                <w:rFonts w:ascii="Arial" w:hAnsi="Arial" w:cs="Arial"/>
                <w:sz w:val="22"/>
                <w:szCs w:val="22"/>
              </w:rPr>
              <w:t xml:space="preserve"> </w:t>
            </w:r>
            <w:bookmarkEnd w:id="0"/>
            <w:bookmarkEnd w:id="1"/>
            <w:r w:rsidR="00202DAA" w:rsidRPr="005576E2">
              <w:rPr>
                <w:rFonts w:ascii="Arial" w:hAnsi="Arial" w:cs="Arial"/>
                <w:sz w:val="22"/>
                <w:szCs w:val="22"/>
              </w:rPr>
              <w:t xml:space="preserve">nebo </w:t>
            </w:r>
            <w:r w:rsidR="00211551" w:rsidRPr="005576E2">
              <w:rPr>
                <w:rFonts w:ascii="Arial" w:hAnsi="Arial" w:cs="Arial"/>
                <w:sz w:val="22"/>
                <w:szCs w:val="22"/>
              </w:rPr>
              <w:t xml:space="preserve">v tom, </w:t>
            </w:r>
            <w:r w:rsidR="00202DAA" w:rsidRPr="005576E2">
              <w:rPr>
                <w:rFonts w:ascii="Arial" w:hAnsi="Arial" w:cs="Arial"/>
                <w:sz w:val="22"/>
                <w:szCs w:val="22"/>
              </w:rPr>
              <w:t xml:space="preserve">který se stane součástí </w:t>
            </w:r>
            <w:r w:rsidR="00745688" w:rsidRPr="005576E2">
              <w:rPr>
                <w:rFonts w:ascii="Arial" w:hAnsi="Arial" w:cs="Arial"/>
                <w:sz w:val="22"/>
                <w:szCs w:val="22"/>
              </w:rPr>
              <w:t>pachtu</w:t>
            </w:r>
            <w:r w:rsidR="00202DAA" w:rsidRPr="005576E2">
              <w:rPr>
                <w:rFonts w:ascii="Arial" w:hAnsi="Arial" w:cs="Arial"/>
                <w:sz w:val="22"/>
                <w:szCs w:val="22"/>
              </w:rPr>
              <w:t xml:space="preserve"> a provozování v souladu s touto Smlouvou do jejího ukončení.</w:t>
            </w:r>
          </w:p>
        </w:tc>
      </w:tr>
      <w:tr w:rsidR="0030000A" w:rsidRPr="006B5C12" w:rsidTr="00346EA5">
        <w:tc>
          <w:tcPr>
            <w:tcW w:w="2136" w:type="dxa"/>
          </w:tcPr>
          <w:p w:rsidR="0030000A" w:rsidRPr="006B5C12" w:rsidRDefault="0030000A" w:rsidP="00CC7A2D">
            <w:pPr>
              <w:widowControl w:val="0"/>
              <w:jc w:val="both"/>
              <w:rPr>
                <w:rFonts w:ascii="Arial" w:hAnsi="Arial" w:cs="Arial"/>
                <w:b/>
              </w:rPr>
            </w:pPr>
            <w:r w:rsidRPr="006B5C12">
              <w:rPr>
                <w:rFonts w:ascii="Arial" w:hAnsi="Arial" w:cs="Arial"/>
                <w:b/>
                <w:sz w:val="22"/>
                <w:szCs w:val="22"/>
              </w:rPr>
              <w:t>Technické zhodnocení</w:t>
            </w:r>
          </w:p>
          <w:p w:rsidR="0030000A" w:rsidRPr="006B5C12" w:rsidRDefault="0030000A" w:rsidP="00CC7A2D">
            <w:pPr>
              <w:widowControl w:val="0"/>
              <w:jc w:val="both"/>
              <w:rPr>
                <w:rFonts w:ascii="Arial" w:hAnsi="Arial" w:cs="Arial"/>
                <w:b/>
              </w:rPr>
            </w:pPr>
          </w:p>
        </w:tc>
        <w:tc>
          <w:tcPr>
            <w:tcW w:w="7152" w:type="dxa"/>
          </w:tcPr>
          <w:p w:rsidR="0030000A" w:rsidRPr="006B5C12" w:rsidRDefault="0030000A" w:rsidP="00CC7A2D">
            <w:pPr>
              <w:widowControl w:val="0"/>
              <w:jc w:val="both"/>
              <w:rPr>
                <w:rFonts w:ascii="Arial" w:hAnsi="Arial" w:cs="Arial"/>
              </w:rPr>
            </w:pPr>
            <w:r w:rsidRPr="006B5C12">
              <w:rPr>
                <w:rFonts w:ascii="Arial" w:hAnsi="Arial" w:cs="Arial"/>
                <w:sz w:val="22"/>
                <w:szCs w:val="22"/>
              </w:rPr>
              <w:t xml:space="preserve">Výdaje na dokončené nástavby, přístavby a stavební úpravy, rekonstrukce a modernizace Vodohospodářského majetku </w:t>
            </w:r>
            <w:r w:rsidR="00854101">
              <w:rPr>
                <w:rFonts w:ascii="Arial" w:hAnsi="Arial" w:cs="Arial"/>
                <w:sz w:val="22"/>
                <w:szCs w:val="22"/>
              </w:rPr>
              <w:t xml:space="preserve">nebo Ostatního vodohospodářského majetku </w:t>
            </w:r>
            <w:r w:rsidRPr="006B5C12">
              <w:rPr>
                <w:rFonts w:ascii="Arial" w:hAnsi="Arial" w:cs="Arial"/>
                <w:sz w:val="22"/>
                <w:szCs w:val="22"/>
              </w:rPr>
              <w:t xml:space="preserve">ve smyslu příslušných ustanovení </w:t>
            </w:r>
            <w:r w:rsidR="00412481">
              <w:rPr>
                <w:rFonts w:ascii="Arial" w:hAnsi="Arial" w:cs="Arial"/>
                <w:sz w:val="22"/>
                <w:szCs w:val="22"/>
              </w:rPr>
              <w:t>z</w:t>
            </w:r>
            <w:r w:rsidR="00412481" w:rsidRPr="006B5C12">
              <w:rPr>
                <w:rFonts w:ascii="Arial" w:hAnsi="Arial" w:cs="Arial"/>
                <w:sz w:val="22"/>
                <w:szCs w:val="22"/>
              </w:rPr>
              <w:t xml:space="preserve">ákona </w:t>
            </w:r>
            <w:r w:rsidRPr="006B5C12">
              <w:rPr>
                <w:rFonts w:ascii="Arial" w:hAnsi="Arial" w:cs="Arial"/>
                <w:sz w:val="22"/>
                <w:szCs w:val="22"/>
              </w:rPr>
              <w:t>o daních z příjmů.</w:t>
            </w:r>
          </w:p>
        </w:tc>
      </w:tr>
      <w:tr w:rsidR="0030000A" w:rsidRPr="006B5C12" w:rsidTr="00346EA5">
        <w:tc>
          <w:tcPr>
            <w:tcW w:w="2136" w:type="dxa"/>
          </w:tcPr>
          <w:p w:rsidR="0030000A" w:rsidRPr="006B5C12" w:rsidRDefault="0030000A" w:rsidP="00CC7A2D">
            <w:pPr>
              <w:widowControl w:val="0"/>
              <w:jc w:val="both"/>
              <w:rPr>
                <w:rFonts w:ascii="Arial" w:hAnsi="Arial" w:cs="Arial"/>
              </w:rPr>
            </w:pPr>
            <w:r w:rsidRPr="006B5C12">
              <w:rPr>
                <w:rFonts w:ascii="Arial" w:hAnsi="Arial" w:cs="Arial"/>
                <w:b/>
                <w:sz w:val="22"/>
                <w:szCs w:val="22"/>
              </w:rPr>
              <w:t>Obnova</w:t>
            </w:r>
          </w:p>
        </w:tc>
        <w:tc>
          <w:tcPr>
            <w:tcW w:w="7152" w:type="dxa"/>
          </w:tcPr>
          <w:p w:rsidR="00396E4F" w:rsidRDefault="00396E4F" w:rsidP="00CC7A2D">
            <w:pPr>
              <w:widowControl w:val="0"/>
              <w:jc w:val="both"/>
              <w:rPr>
                <w:rFonts w:ascii="Arial" w:hAnsi="Arial" w:cs="Arial"/>
                <w:sz w:val="22"/>
                <w:szCs w:val="22"/>
              </w:rPr>
            </w:pPr>
            <w:r w:rsidRPr="00396E4F">
              <w:rPr>
                <w:rFonts w:ascii="Arial" w:hAnsi="Arial" w:cs="Arial"/>
                <w:sz w:val="22"/>
                <w:szCs w:val="22"/>
              </w:rPr>
              <w:t xml:space="preserve">Obnovou je výměna části </w:t>
            </w:r>
            <w:r>
              <w:rPr>
                <w:rFonts w:ascii="Arial" w:hAnsi="Arial" w:cs="Arial"/>
                <w:sz w:val="22"/>
                <w:szCs w:val="22"/>
              </w:rPr>
              <w:t>V</w:t>
            </w:r>
            <w:r w:rsidRPr="00396E4F">
              <w:rPr>
                <w:rFonts w:ascii="Arial" w:hAnsi="Arial" w:cs="Arial"/>
                <w:sz w:val="22"/>
                <w:szCs w:val="22"/>
              </w:rPr>
              <w:t>odovodu</w:t>
            </w:r>
            <w:r>
              <w:rPr>
                <w:rFonts w:ascii="Arial" w:hAnsi="Arial" w:cs="Arial"/>
                <w:sz w:val="22"/>
                <w:szCs w:val="22"/>
              </w:rPr>
              <w:t xml:space="preserve"> nebo</w:t>
            </w:r>
            <w:r w:rsidRPr="00396E4F">
              <w:rPr>
                <w:rFonts w:ascii="Arial" w:hAnsi="Arial" w:cs="Arial"/>
                <w:sz w:val="22"/>
                <w:szCs w:val="22"/>
              </w:rPr>
              <w:t xml:space="preserve"> </w:t>
            </w:r>
            <w:r>
              <w:rPr>
                <w:rFonts w:ascii="Arial" w:hAnsi="Arial" w:cs="Arial"/>
                <w:sz w:val="22"/>
                <w:szCs w:val="22"/>
              </w:rPr>
              <w:t>K</w:t>
            </w:r>
            <w:r w:rsidRPr="00396E4F">
              <w:rPr>
                <w:rFonts w:ascii="Arial" w:hAnsi="Arial" w:cs="Arial"/>
                <w:sz w:val="22"/>
                <w:szCs w:val="22"/>
              </w:rPr>
              <w:t>analizace</w:t>
            </w:r>
            <w:r w:rsidR="00854101">
              <w:rPr>
                <w:rFonts w:ascii="Arial" w:hAnsi="Arial" w:cs="Arial"/>
                <w:sz w:val="22"/>
                <w:szCs w:val="22"/>
              </w:rPr>
              <w:t xml:space="preserve"> nebo Ostatního vodohospodářského majetku</w:t>
            </w:r>
            <w:r w:rsidRPr="00396E4F">
              <w:rPr>
                <w:rFonts w:ascii="Arial" w:hAnsi="Arial" w:cs="Arial"/>
                <w:sz w:val="22"/>
                <w:szCs w:val="22"/>
              </w:rPr>
              <w:t>, za účelem prodloužení životnosti stavby a s ní související technologie.</w:t>
            </w:r>
          </w:p>
          <w:p w:rsidR="0030000A" w:rsidRPr="0030000A" w:rsidRDefault="00396E4F" w:rsidP="00CC7A2D">
            <w:pPr>
              <w:widowControl w:val="0"/>
              <w:jc w:val="both"/>
              <w:rPr>
                <w:rFonts w:ascii="Arial" w:hAnsi="Arial" w:cs="Arial"/>
                <w:sz w:val="22"/>
                <w:szCs w:val="22"/>
              </w:rPr>
            </w:pPr>
            <w:r>
              <w:rPr>
                <w:rFonts w:ascii="Arial" w:hAnsi="Arial" w:cs="Arial"/>
                <w:sz w:val="22"/>
                <w:szCs w:val="22"/>
              </w:rPr>
              <w:t>Jedná se o realizaci</w:t>
            </w:r>
            <w:r w:rsidR="00202DAA" w:rsidRPr="00202DAA">
              <w:rPr>
                <w:rFonts w:ascii="Arial" w:hAnsi="Arial" w:cs="Arial"/>
                <w:sz w:val="22"/>
                <w:szCs w:val="22"/>
              </w:rPr>
              <w:t xml:space="preserve"> takových opatření, která odstraňují částečné nebo úplné morální a fyzické opotřebení, čímž se zajistí zachování původních užitných hodnot hmotného i nehmotného majetku. Údaje o obnově budou v Plánu financování Obnovy, jakož i při jejich vykazování, uváděny za agregované skupiny dle majetkové evidence </w:t>
            </w:r>
            <w:proofErr w:type="spellStart"/>
            <w:r w:rsidR="00202DAA" w:rsidRPr="00202DAA">
              <w:rPr>
                <w:rFonts w:ascii="Arial" w:hAnsi="Arial" w:cs="Arial"/>
                <w:sz w:val="22"/>
                <w:szCs w:val="22"/>
              </w:rPr>
              <w:t>MZe</w:t>
            </w:r>
            <w:proofErr w:type="spellEnd"/>
            <w:r w:rsidR="00202DAA" w:rsidRPr="00202DAA">
              <w:rPr>
                <w:rFonts w:ascii="Arial" w:hAnsi="Arial" w:cs="Arial"/>
                <w:sz w:val="22"/>
                <w:szCs w:val="22"/>
              </w:rPr>
              <w:t xml:space="preserve"> ČR. Obnova je realizována ve formě </w:t>
            </w:r>
            <w:r w:rsidR="00663613">
              <w:rPr>
                <w:rFonts w:ascii="Arial" w:hAnsi="Arial" w:cs="Arial"/>
                <w:sz w:val="22"/>
                <w:szCs w:val="22"/>
              </w:rPr>
              <w:t>I</w:t>
            </w:r>
            <w:r w:rsidR="00663613" w:rsidRPr="00202DAA">
              <w:rPr>
                <w:rFonts w:ascii="Arial" w:hAnsi="Arial" w:cs="Arial"/>
                <w:sz w:val="22"/>
                <w:szCs w:val="22"/>
              </w:rPr>
              <w:t>nvestic</w:t>
            </w:r>
            <w:r w:rsidR="00202DAA" w:rsidRPr="00202DAA">
              <w:rPr>
                <w:rFonts w:ascii="Arial" w:hAnsi="Arial" w:cs="Arial"/>
                <w:sz w:val="22"/>
                <w:szCs w:val="22"/>
              </w:rPr>
              <w:t xml:space="preserve">, </w:t>
            </w:r>
            <w:r w:rsidR="00663613">
              <w:rPr>
                <w:rFonts w:ascii="Arial" w:hAnsi="Arial" w:cs="Arial"/>
                <w:sz w:val="22"/>
                <w:szCs w:val="22"/>
              </w:rPr>
              <w:t>O</w:t>
            </w:r>
            <w:r w:rsidR="00202DAA" w:rsidRPr="00202DAA">
              <w:rPr>
                <w:rFonts w:ascii="Arial" w:hAnsi="Arial" w:cs="Arial"/>
                <w:sz w:val="22"/>
                <w:szCs w:val="22"/>
              </w:rPr>
              <w:t xml:space="preserve">prav nebo </w:t>
            </w:r>
            <w:r w:rsidR="00663613">
              <w:rPr>
                <w:rFonts w:ascii="Arial" w:hAnsi="Arial" w:cs="Arial"/>
                <w:sz w:val="22"/>
                <w:szCs w:val="22"/>
              </w:rPr>
              <w:t>T</w:t>
            </w:r>
            <w:r w:rsidR="00663613" w:rsidRPr="00202DAA">
              <w:rPr>
                <w:rFonts w:ascii="Arial" w:hAnsi="Arial" w:cs="Arial"/>
                <w:sz w:val="22"/>
                <w:szCs w:val="22"/>
              </w:rPr>
              <w:t xml:space="preserve">echnického </w:t>
            </w:r>
            <w:r w:rsidR="00202DAA" w:rsidRPr="00202DAA">
              <w:rPr>
                <w:rFonts w:ascii="Arial" w:hAnsi="Arial" w:cs="Arial"/>
                <w:sz w:val="22"/>
                <w:szCs w:val="22"/>
              </w:rPr>
              <w:t xml:space="preserve">zhodnocení a pro účely daňové a účetní je vždy ve vazbě na konkrétní inventární předmět vedený v majetku </w:t>
            </w:r>
            <w:r w:rsidR="00113F62">
              <w:rPr>
                <w:rFonts w:ascii="Arial" w:hAnsi="Arial" w:cs="Arial"/>
                <w:sz w:val="22"/>
                <w:szCs w:val="22"/>
              </w:rPr>
              <w:t>Vlastníka</w:t>
            </w:r>
            <w:r w:rsidR="00202DAA" w:rsidRPr="00202DAA">
              <w:rPr>
                <w:rFonts w:ascii="Arial" w:hAnsi="Arial" w:cs="Arial"/>
                <w:sz w:val="22"/>
                <w:szCs w:val="22"/>
              </w:rPr>
              <w:t>.</w:t>
            </w:r>
          </w:p>
        </w:tc>
      </w:tr>
      <w:tr w:rsidR="0030000A" w:rsidRPr="006B5C12" w:rsidTr="00346EA5">
        <w:tc>
          <w:tcPr>
            <w:tcW w:w="2136" w:type="dxa"/>
          </w:tcPr>
          <w:p w:rsidR="0030000A" w:rsidRPr="006457AB" w:rsidRDefault="00EE38AC" w:rsidP="00CC7A2D">
            <w:pPr>
              <w:widowControl w:val="0"/>
              <w:tabs>
                <w:tab w:val="center" w:pos="4536"/>
                <w:tab w:val="right" w:pos="9072"/>
              </w:tabs>
              <w:jc w:val="both"/>
              <w:rPr>
                <w:rFonts w:ascii="Arial" w:hAnsi="Arial" w:cs="Arial"/>
                <w:b/>
              </w:rPr>
            </w:pPr>
            <w:r w:rsidRPr="006457AB">
              <w:rPr>
                <w:rFonts w:ascii="Arial" w:hAnsi="Arial" w:cs="Arial"/>
                <w:b/>
                <w:sz w:val="22"/>
                <w:szCs w:val="22"/>
              </w:rPr>
              <w:t>Oprava</w:t>
            </w:r>
          </w:p>
        </w:tc>
        <w:tc>
          <w:tcPr>
            <w:tcW w:w="7152" w:type="dxa"/>
          </w:tcPr>
          <w:p w:rsidR="0030000A" w:rsidRPr="006457AB" w:rsidRDefault="00EE38AC" w:rsidP="00CC7A2D">
            <w:pPr>
              <w:widowControl w:val="0"/>
              <w:tabs>
                <w:tab w:val="center" w:pos="4536"/>
                <w:tab w:val="right" w:pos="9072"/>
              </w:tabs>
              <w:jc w:val="both"/>
              <w:rPr>
                <w:rFonts w:ascii="Arial" w:hAnsi="Arial" w:cs="Arial"/>
              </w:rPr>
            </w:pPr>
            <w:r w:rsidRPr="006457AB">
              <w:rPr>
                <w:rFonts w:ascii="Arial" w:hAnsi="Arial" w:cs="Arial"/>
                <w:sz w:val="22"/>
                <w:szCs w:val="22"/>
              </w:rPr>
              <w:t>Činnost, která není Technickým zhodnocením ani Údržbou, kterou se odstraňují účinky částečného fyzického opotřebení nebo poškození Vodohospodářského majetku, za účelem uvedení do předchozího nebo provozuschopného stavu. (Uvedením do provozuschopného stavu se rozumí provedení Opravy i s použitím jiných než původních materiálů nebo technologií – pokud tím nedojde k Technickému zhodnocení).</w:t>
            </w:r>
          </w:p>
        </w:tc>
      </w:tr>
      <w:tr w:rsidR="0030000A" w:rsidRPr="006B5C12" w:rsidTr="00346EA5">
        <w:tc>
          <w:tcPr>
            <w:tcW w:w="2136" w:type="dxa"/>
          </w:tcPr>
          <w:p w:rsidR="0030000A" w:rsidRPr="001476AA" w:rsidRDefault="0030000A" w:rsidP="00CC7A2D">
            <w:pPr>
              <w:widowControl w:val="0"/>
              <w:jc w:val="both"/>
              <w:rPr>
                <w:rFonts w:ascii="Arial" w:hAnsi="Arial" w:cs="Arial"/>
                <w:b/>
              </w:rPr>
            </w:pPr>
            <w:r w:rsidRPr="001476AA">
              <w:rPr>
                <w:rFonts w:ascii="Arial" w:hAnsi="Arial" w:cs="Arial"/>
                <w:b/>
                <w:sz w:val="22"/>
                <w:szCs w:val="22"/>
              </w:rPr>
              <w:t>Investice</w:t>
            </w:r>
          </w:p>
        </w:tc>
        <w:tc>
          <w:tcPr>
            <w:tcW w:w="7152" w:type="dxa"/>
          </w:tcPr>
          <w:p w:rsidR="0030000A" w:rsidRPr="001476AA" w:rsidRDefault="0030000A" w:rsidP="00CC7A2D">
            <w:pPr>
              <w:widowControl w:val="0"/>
              <w:jc w:val="both"/>
              <w:rPr>
                <w:rFonts w:ascii="Arial" w:hAnsi="Arial" w:cs="Arial"/>
              </w:rPr>
            </w:pPr>
            <w:r w:rsidRPr="001476AA">
              <w:rPr>
                <w:rFonts w:ascii="Arial" w:hAnsi="Arial" w:cs="Arial"/>
                <w:sz w:val="22"/>
                <w:szCs w:val="22"/>
              </w:rPr>
              <w:t xml:space="preserve">Pořízení nových </w:t>
            </w:r>
            <w:r w:rsidR="002579DB">
              <w:rPr>
                <w:rFonts w:ascii="Arial" w:hAnsi="Arial" w:cs="Arial"/>
                <w:sz w:val="22"/>
                <w:szCs w:val="22"/>
              </w:rPr>
              <w:t>V</w:t>
            </w:r>
            <w:r w:rsidR="002579DB" w:rsidRPr="001476AA">
              <w:rPr>
                <w:rFonts w:ascii="Arial" w:hAnsi="Arial" w:cs="Arial"/>
                <w:sz w:val="22"/>
                <w:szCs w:val="22"/>
              </w:rPr>
              <w:t xml:space="preserve">odovodů </w:t>
            </w:r>
            <w:r w:rsidRPr="001476AA">
              <w:rPr>
                <w:rFonts w:ascii="Arial" w:hAnsi="Arial" w:cs="Arial"/>
                <w:sz w:val="22"/>
                <w:szCs w:val="22"/>
              </w:rPr>
              <w:t xml:space="preserve">a </w:t>
            </w:r>
            <w:r w:rsidR="002579DB">
              <w:rPr>
                <w:rFonts w:ascii="Arial" w:hAnsi="Arial" w:cs="Arial"/>
                <w:sz w:val="22"/>
                <w:szCs w:val="22"/>
              </w:rPr>
              <w:t>K</w:t>
            </w:r>
            <w:r w:rsidR="002579DB" w:rsidRPr="001476AA">
              <w:rPr>
                <w:rFonts w:ascii="Arial" w:hAnsi="Arial" w:cs="Arial"/>
                <w:sz w:val="22"/>
                <w:szCs w:val="22"/>
              </w:rPr>
              <w:t xml:space="preserve">analizací </w:t>
            </w:r>
            <w:r w:rsidR="00854101">
              <w:rPr>
                <w:rFonts w:ascii="Arial" w:hAnsi="Arial" w:cs="Arial"/>
                <w:sz w:val="22"/>
                <w:szCs w:val="22"/>
              </w:rPr>
              <w:t xml:space="preserve">nebo Ostatního vodohospodářského majetku </w:t>
            </w:r>
            <w:r w:rsidRPr="001476AA">
              <w:rPr>
                <w:rFonts w:ascii="Arial" w:hAnsi="Arial" w:cs="Arial"/>
                <w:sz w:val="22"/>
                <w:szCs w:val="22"/>
              </w:rPr>
              <w:t xml:space="preserve">popřípadě jejich částí, dále movitých či nemovitých věcí provozní povahy nebo jinak související s provozem </w:t>
            </w:r>
            <w:r w:rsidR="002579DB">
              <w:rPr>
                <w:rFonts w:ascii="Arial" w:hAnsi="Arial" w:cs="Arial"/>
                <w:sz w:val="22"/>
                <w:szCs w:val="22"/>
              </w:rPr>
              <w:t>V</w:t>
            </w:r>
            <w:r w:rsidR="002579DB" w:rsidRPr="001476AA">
              <w:rPr>
                <w:rFonts w:ascii="Arial" w:hAnsi="Arial" w:cs="Arial"/>
                <w:sz w:val="22"/>
                <w:szCs w:val="22"/>
              </w:rPr>
              <w:t xml:space="preserve">odovodů </w:t>
            </w:r>
            <w:r w:rsidRPr="001476AA">
              <w:rPr>
                <w:rFonts w:ascii="Arial" w:hAnsi="Arial" w:cs="Arial"/>
                <w:sz w:val="22"/>
                <w:szCs w:val="22"/>
              </w:rPr>
              <w:t xml:space="preserve">a </w:t>
            </w:r>
            <w:r w:rsidR="002579DB">
              <w:rPr>
                <w:rFonts w:ascii="Arial" w:hAnsi="Arial" w:cs="Arial"/>
                <w:sz w:val="22"/>
                <w:szCs w:val="22"/>
              </w:rPr>
              <w:t>K</w:t>
            </w:r>
            <w:r w:rsidR="002579DB" w:rsidRPr="001476AA">
              <w:rPr>
                <w:rFonts w:ascii="Arial" w:hAnsi="Arial" w:cs="Arial"/>
                <w:sz w:val="22"/>
                <w:szCs w:val="22"/>
              </w:rPr>
              <w:t>analizací</w:t>
            </w:r>
            <w:r w:rsidR="00854101">
              <w:rPr>
                <w:rFonts w:ascii="Arial" w:hAnsi="Arial" w:cs="Arial"/>
                <w:sz w:val="22"/>
                <w:szCs w:val="22"/>
              </w:rPr>
              <w:t xml:space="preserve"> nebo Ostatního vodohospodářského majetku</w:t>
            </w:r>
            <w:r w:rsidR="002976EE">
              <w:rPr>
                <w:rFonts w:ascii="Arial" w:hAnsi="Arial" w:cs="Arial"/>
                <w:sz w:val="22"/>
                <w:szCs w:val="22"/>
              </w:rPr>
              <w:t>.</w:t>
            </w:r>
          </w:p>
        </w:tc>
      </w:tr>
      <w:tr w:rsidR="0030000A" w:rsidRPr="006B5C12" w:rsidTr="00346EA5">
        <w:tc>
          <w:tcPr>
            <w:tcW w:w="2136" w:type="dxa"/>
          </w:tcPr>
          <w:p w:rsidR="0030000A" w:rsidRPr="006B5C12" w:rsidRDefault="0030000A" w:rsidP="00CC7A2D">
            <w:pPr>
              <w:widowControl w:val="0"/>
              <w:rPr>
                <w:rFonts w:ascii="Arial" w:hAnsi="Arial" w:cs="Arial"/>
                <w:b/>
              </w:rPr>
            </w:pPr>
            <w:r w:rsidRPr="006B5C12">
              <w:rPr>
                <w:rFonts w:ascii="Arial" w:hAnsi="Arial" w:cs="Arial"/>
                <w:b/>
                <w:sz w:val="22"/>
                <w:szCs w:val="22"/>
              </w:rPr>
              <w:t>Plán preventivní Údržby</w:t>
            </w:r>
          </w:p>
        </w:tc>
        <w:tc>
          <w:tcPr>
            <w:tcW w:w="7152" w:type="dxa"/>
          </w:tcPr>
          <w:p w:rsidR="0030000A" w:rsidRPr="006B5C12" w:rsidRDefault="00551BFE" w:rsidP="00CC7A2D">
            <w:pPr>
              <w:widowControl w:val="0"/>
              <w:jc w:val="both"/>
              <w:rPr>
                <w:rFonts w:ascii="Arial" w:hAnsi="Arial" w:cs="Arial"/>
              </w:rPr>
            </w:pPr>
            <w:r>
              <w:rPr>
                <w:rFonts w:ascii="Arial" w:hAnsi="Arial" w:cs="Arial"/>
                <w:sz w:val="22"/>
                <w:szCs w:val="22"/>
              </w:rPr>
              <w:t>Soupis opatření preventivní Ú</w:t>
            </w:r>
            <w:r w:rsidR="0030000A" w:rsidRPr="006B5C12">
              <w:rPr>
                <w:rFonts w:ascii="Arial" w:hAnsi="Arial" w:cs="Arial"/>
                <w:sz w:val="22"/>
                <w:szCs w:val="22"/>
              </w:rPr>
              <w:t>držby Vodohospodářského majetku zpracovaný v souladu s požadavky provozních řádů a požadavky sledovaných výkonových ukazatelů.</w:t>
            </w:r>
          </w:p>
        </w:tc>
      </w:tr>
      <w:tr w:rsidR="0030000A" w:rsidRPr="006B5C12" w:rsidTr="00346EA5">
        <w:tc>
          <w:tcPr>
            <w:tcW w:w="2136" w:type="dxa"/>
          </w:tcPr>
          <w:p w:rsidR="0030000A" w:rsidRPr="006B5C12" w:rsidRDefault="0030000A" w:rsidP="00CC7A2D">
            <w:pPr>
              <w:widowControl w:val="0"/>
              <w:jc w:val="both"/>
              <w:rPr>
                <w:rFonts w:ascii="Arial" w:hAnsi="Arial" w:cs="Arial"/>
                <w:b/>
              </w:rPr>
            </w:pPr>
            <w:r w:rsidRPr="006B5C12">
              <w:rPr>
                <w:rFonts w:ascii="Arial" w:hAnsi="Arial" w:cs="Arial"/>
                <w:b/>
                <w:sz w:val="22"/>
                <w:szCs w:val="22"/>
              </w:rPr>
              <w:t>Údržba</w:t>
            </w:r>
          </w:p>
        </w:tc>
        <w:tc>
          <w:tcPr>
            <w:tcW w:w="7152" w:type="dxa"/>
          </w:tcPr>
          <w:p w:rsidR="0030000A" w:rsidRPr="006B5C12" w:rsidRDefault="0030000A" w:rsidP="00854101">
            <w:pPr>
              <w:widowControl w:val="0"/>
              <w:jc w:val="both"/>
              <w:rPr>
                <w:rFonts w:ascii="Arial" w:hAnsi="Arial" w:cs="Arial"/>
              </w:rPr>
            </w:pPr>
            <w:r w:rsidRPr="006B5C12">
              <w:rPr>
                <w:rFonts w:ascii="Arial" w:hAnsi="Arial" w:cs="Arial"/>
                <w:sz w:val="22"/>
                <w:szCs w:val="22"/>
              </w:rPr>
              <w:t>Pravidelně opakované činnosti péče o Vodohospodářský majetek</w:t>
            </w:r>
            <w:r w:rsidR="00854101">
              <w:rPr>
                <w:rFonts w:ascii="Arial" w:hAnsi="Arial" w:cs="Arial"/>
                <w:sz w:val="22"/>
                <w:szCs w:val="22"/>
              </w:rPr>
              <w:t xml:space="preserve"> nebo Ostatní vodohospodářský majetek</w:t>
            </w:r>
            <w:r w:rsidRPr="006B5C12">
              <w:rPr>
                <w:rFonts w:ascii="Arial" w:hAnsi="Arial" w:cs="Arial"/>
                <w:sz w:val="22"/>
                <w:szCs w:val="22"/>
              </w:rPr>
              <w:t>, kterými se zpomalí proces jeho fyzického opotřebení a odstraňují se drobné závady bránící řádnému provozu (obnovují se užitné vlastnosti majetku).</w:t>
            </w:r>
          </w:p>
        </w:tc>
      </w:tr>
      <w:tr w:rsidR="0030000A" w:rsidRPr="006B5C12" w:rsidTr="00346EA5">
        <w:tc>
          <w:tcPr>
            <w:tcW w:w="2136" w:type="dxa"/>
          </w:tcPr>
          <w:p w:rsidR="0030000A" w:rsidRPr="006B5C12" w:rsidRDefault="0030000A" w:rsidP="00CC7A2D">
            <w:pPr>
              <w:widowControl w:val="0"/>
              <w:jc w:val="both"/>
              <w:rPr>
                <w:rFonts w:ascii="Arial" w:hAnsi="Arial" w:cs="Arial"/>
                <w:b/>
              </w:rPr>
            </w:pPr>
            <w:r w:rsidRPr="006B5C12">
              <w:rPr>
                <w:rFonts w:ascii="Arial" w:hAnsi="Arial" w:cs="Arial"/>
                <w:b/>
                <w:sz w:val="22"/>
                <w:szCs w:val="22"/>
              </w:rPr>
              <w:t>Havárie</w:t>
            </w:r>
          </w:p>
        </w:tc>
        <w:tc>
          <w:tcPr>
            <w:tcW w:w="7152" w:type="dxa"/>
          </w:tcPr>
          <w:p w:rsidR="0030000A" w:rsidRPr="0030000A" w:rsidRDefault="00202DAA" w:rsidP="00CC7A2D">
            <w:pPr>
              <w:widowControl w:val="0"/>
              <w:jc w:val="both"/>
              <w:rPr>
                <w:rFonts w:ascii="Arial" w:hAnsi="Arial" w:cs="Arial"/>
                <w:sz w:val="22"/>
                <w:szCs w:val="22"/>
              </w:rPr>
            </w:pPr>
            <w:r w:rsidRPr="00202DAA">
              <w:rPr>
                <w:rFonts w:ascii="Arial" w:hAnsi="Arial" w:cs="Arial"/>
                <w:sz w:val="22"/>
                <w:szCs w:val="22"/>
              </w:rPr>
              <w:t xml:space="preserve">Jakákoliv neplánovaná událost, která způsobí ztrátu funkčnosti </w:t>
            </w:r>
            <w:r w:rsidR="00551BFE">
              <w:rPr>
                <w:rFonts w:ascii="Arial" w:hAnsi="Arial" w:cs="Arial"/>
                <w:sz w:val="22"/>
                <w:szCs w:val="22"/>
              </w:rPr>
              <w:t>Vodohospodářského majetku</w:t>
            </w:r>
            <w:r w:rsidR="00854101">
              <w:rPr>
                <w:rFonts w:ascii="Arial" w:hAnsi="Arial" w:cs="Arial"/>
                <w:sz w:val="22"/>
                <w:szCs w:val="22"/>
              </w:rPr>
              <w:t xml:space="preserve"> nebo Ostatního vodohospodářského majetku</w:t>
            </w:r>
            <w:r w:rsidRPr="00202DAA">
              <w:rPr>
                <w:rFonts w:ascii="Arial" w:hAnsi="Arial" w:cs="Arial"/>
                <w:sz w:val="22"/>
                <w:szCs w:val="22"/>
              </w:rPr>
              <w:t>, přičemž dojde k přerušení nebo omezení zásobování pitnou vodou a</w:t>
            </w:r>
            <w:r w:rsidR="002976EE">
              <w:rPr>
                <w:rFonts w:ascii="Arial" w:hAnsi="Arial" w:cs="Arial"/>
                <w:sz w:val="22"/>
                <w:szCs w:val="22"/>
              </w:rPr>
              <w:t>/nebo</w:t>
            </w:r>
            <w:r w:rsidRPr="00202DAA">
              <w:rPr>
                <w:rFonts w:ascii="Arial" w:hAnsi="Arial" w:cs="Arial"/>
                <w:sz w:val="22"/>
                <w:szCs w:val="22"/>
              </w:rPr>
              <w:t xml:space="preserve"> odvádění odpadních vod, ohrožení života, ohrožení zdraví, ohrožení majetku a ohrožení životního prostředí. Jedná se o stav </w:t>
            </w:r>
            <w:r w:rsidR="00551BFE">
              <w:rPr>
                <w:rFonts w:ascii="Arial" w:hAnsi="Arial" w:cs="Arial"/>
                <w:sz w:val="22"/>
                <w:szCs w:val="22"/>
              </w:rPr>
              <w:t>Vodohospodářského majetku</w:t>
            </w:r>
            <w:r w:rsidR="00854101">
              <w:rPr>
                <w:rFonts w:ascii="Arial" w:hAnsi="Arial" w:cs="Arial"/>
                <w:sz w:val="22"/>
                <w:szCs w:val="22"/>
              </w:rPr>
              <w:t xml:space="preserve"> nebo Ostatního vodohospodářského majetku</w:t>
            </w:r>
            <w:r w:rsidRPr="00202DAA">
              <w:rPr>
                <w:rFonts w:ascii="Arial" w:hAnsi="Arial" w:cs="Arial"/>
                <w:sz w:val="22"/>
                <w:szCs w:val="22"/>
              </w:rPr>
              <w:t>, po kterém je možný pouze omezený, nouzový nebo žádný provoz v postiženém místě a v úsecích navazujících, případně je doprovázený únikem média do podloží nebo ovzduší či do vodoteče s případným následným porušením statiky a životního prostředí.</w:t>
            </w:r>
          </w:p>
        </w:tc>
      </w:tr>
      <w:tr w:rsidR="0030000A" w:rsidRPr="006B5C12" w:rsidTr="00346EA5">
        <w:tc>
          <w:tcPr>
            <w:tcW w:w="2136" w:type="dxa"/>
          </w:tcPr>
          <w:p w:rsidR="0030000A" w:rsidRPr="0030000A" w:rsidRDefault="00202DAA" w:rsidP="00CC7A2D">
            <w:pPr>
              <w:widowControl w:val="0"/>
              <w:jc w:val="both"/>
              <w:rPr>
                <w:rFonts w:ascii="Arial" w:hAnsi="Arial" w:cs="Arial"/>
                <w:b/>
                <w:sz w:val="22"/>
                <w:szCs w:val="22"/>
              </w:rPr>
            </w:pPr>
            <w:r w:rsidRPr="00202DAA">
              <w:rPr>
                <w:rFonts w:ascii="Arial" w:hAnsi="Arial" w:cs="Arial"/>
                <w:b/>
                <w:sz w:val="22"/>
                <w:szCs w:val="22"/>
              </w:rPr>
              <w:t>Porucha</w:t>
            </w:r>
          </w:p>
        </w:tc>
        <w:tc>
          <w:tcPr>
            <w:tcW w:w="7152" w:type="dxa"/>
          </w:tcPr>
          <w:p w:rsidR="00CC7A2D" w:rsidRPr="0030000A" w:rsidRDefault="00202DAA" w:rsidP="00346EA5">
            <w:pPr>
              <w:widowControl w:val="0"/>
              <w:jc w:val="both"/>
              <w:rPr>
                <w:rFonts w:ascii="Arial" w:hAnsi="Arial" w:cs="Arial"/>
                <w:sz w:val="22"/>
                <w:szCs w:val="22"/>
              </w:rPr>
            </w:pPr>
            <w:r w:rsidRPr="00202DAA">
              <w:rPr>
                <w:rFonts w:ascii="Arial" w:hAnsi="Arial" w:cs="Arial"/>
                <w:sz w:val="22"/>
                <w:szCs w:val="22"/>
              </w:rPr>
              <w:t xml:space="preserve">Znamená náhlé, nepředvídatelné a podstatné zhoršení technického stavu či funkčnosti </w:t>
            </w:r>
            <w:r w:rsidR="00551BFE">
              <w:rPr>
                <w:rFonts w:ascii="Arial" w:hAnsi="Arial" w:cs="Arial"/>
                <w:sz w:val="22"/>
                <w:szCs w:val="22"/>
              </w:rPr>
              <w:t>Vodohospodářského majetku</w:t>
            </w:r>
            <w:r w:rsidR="00854101">
              <w:rPr>
                <w:rFonts w:ascii="Arial" w:hAnsi="Arial" w:cs="Arial"/>
                <w:sz w:val="22"/>
                <w:szCs w:val="22"/>
              </w:rPr>
              <w:t xml:space="preserve"> nebo Ostatního </w:t>
            </w:r>
            <w:r w:rsidR="00854101">
              <w:rPr>
                <w:rFonts w:ascii="Arial" w:hAnsi="Arial" w:cs="Arial"/>
                <w:sz w:val="22"/>
                <w:szCs w:val="22"/>
              </w:rPr>
              <w:lastRenderedPageBreak/>
              <w:t>vodohospodářského majetku</w:t>
            </w:r>
            <w:r w:rsidRPr="00202DAA">
              <w:rPr>
                <w:rFonts w:ascii="Arial" w:hAnsi="Arial" w:cs="Arial"/>
                <w:sz w:val="22"/>
                <w:szCs w:val="22"/>
              </w:rPr>
              <w:t>, přičemž tento stav či ztráta funkčnosti není Havárií.</w:t>
            </w:r>
          </w:p>
        </w:tc>
      </w:tr>
      <w:tr w:rsidR="0030000A" w:rsidRPr="006B5C12" w:rsidTr="00346EA5">
        <w:tc>
          <w:tcPr>
            <w:tcW w:w="2136" w:type="dxa"/>
          </w:tcPr>
          <w:p w:rsidR="0030000A" w:rsidRPr="0030000A" w:rsidRDefault="0030000A" w:rsidP="00CC7A2D">
            <w:pPr>
              <w:widowControl w:val="0"/>
              <w:jc w:val="both"/>
              <w:rPr>
                <w:rFonts w:ascii="Arial" w:hAnsi="Arial" w:cs="Arial"/>
                <w:b/>
              </w:rPr>
            </w:pPr>
            <w:r w:rsidRPr="0030000A">
              <w:rPr>
                <w:rFonts w:ascii="Arial" w:hAnsi="Arial" w:cs="Arial"/>
                <w:b/>
                <w:sz w:val="22"/>
                <w:szCs w:val="22"/>
              </w:rPr>
              <w:lastRenderedPageBreak/>
              <w:t>Liberační událost</w:t>
            </w:r>
          </w:p>
        </w:tc>
        <w:tc>
          <w:tcPr>
            <w:tcW w:w="7152" w:type="dxa"/>
          </w:tcPr>
          <w:p w:rsidR="0030000A" w:rsidRPr="0030000A" w:rsidRDefault="0030000A" w:rsidP="00CC7A2D">
            <w:pPr>
              <w:widowControl w:val="0"/>
              <w:jc w:val="both"/>
              <w:rPr>
                <w:rFonts w:ascii="Arial" w:hAnsi="Arial" w:cs="Arial"/>
              </w:rPr>
            </w:pPr>
            <w:r w:rsidRPr="0030000A">
              <w:rPr>
                <w:rFonts w:ascii="Arial" w:hAnsi="Arial" w:cs="Arial"/>
                <w:sz w:val="22"/>
                <w:szCs w:val="22"/>
              </w:rPr>
              <w:t>Znamená jakoukoliv z níže uvedených událostí, avšak pouze v případě, že porušení, událost nebo okolnost nebyly způsobeny Provozovatelem:</w:t>
            </w:r>
          </w:p>
          <w:p w:rsidR="0030000A" w:rsidRPr="0030000A" w:rsidRDefault="00202DAA" w:rsidP="00CC7A2D">
            <w:pPr>
              <w:widowControl w:val="0"/>
              <w:numPr>
                <w:ilvl w:val="0"/>
                <w:numId w:val="8"/>
              </w:numPr>
              <w:tabs>
                <w:tab w:val="clear" w:pos="720"/>
              </w:tabs>
              <w:ind w:left="254" w:hanging="254"/>
              <w:jc w:val="both"/>
              <w:rPr>
                <w:rFonts w:ascii="Arial" w:hAnsi="Arial" w:cs="Arial"/>
              </w:rPr>
            </w:pPr>
            <w:r>
              <w:rPr>
                <w:rFonts w:ascii="Arial" w:hAnsi="Arial" w:cs="Arial"/>
                <w:sz w:val="22"/>
                <w:szCs w:val="22"/>
              </w:rPr>
              <w:t>znečištění životního prostředí, které nezpůsobil Provozovatel nebo živelní pohroma, pokud se nejedná o událost vyšší moci,</w:t>
            </w:r>
          </w:p>
          <w:p w:rsidR="0030000A" w:rsidRPr="0030000A" w:rsidRDefault="00202DAA" w:rsidP="00CC7A2D">
            <w:pPr>
              <w:widowControl w:val="0"/>
              <w:numPr>
                <w:ilvl w:val="0"/>
                <w:numId w:val="8"/>
              </w:numPr>
              <w:tabs>
                <w:tab w:val="clear" w:pos="720"/>
              </w:tabs>
              <w:ind w:left="254" w:hanging="254"/>
              <w:jc w:val="both"/>
              <w:rPr>
                <w:rFonts w:ascii="Arial" w:hAnsi="Arial" w:cs="Arial"/>
              </w:rPr>
            </w:pPr>
            <w:r>
              <w:rPr>
                <w:rFonts w:ascii="Arial" w:hAnsi="Arial" w:cs="Arial"/>
                <w:sz w:val="22"/>
                <w:szCs w:val="22"/>
              </w:rPr>
              <w:t>selhání jakéhokoliv poskytovatele veřejných služeb, služeb síťových odvětví nebo selhání dopravy,</w:t>
            </w:r>
          </w:p>
          <w:p w:rsidR="0030000A" w:rsidRPr="0030000A" w:rsidRDefault="00202DAA" w:rsidP="00CC7A2D">
            <w:pPr>
              <w:widowControl w:val="0"/>
              <w:numPr>
                <w:ilvl w:val="0"/>
                <w:numId w:val="8"/>
              </w:numPr>
              <w:tabs>
                <w:tab w:val="clear" w:pos="720"/>
              </w:tabs>
              <w:ind w:left="254" w:hanging="254"/>
              <w:jc w:val="both"/>
              <w:rPr>
                <w:rFonts w:ascii="Arial" w:hAnsi="Arial" w:cs="Arial"/>
              </w:rPr>
            </w:pPr>
            <w:r>
              <w:rPr>
                <w:rFonts w:ascii="Arial" w:hAnsi="Arial" w:cs="Arial"/>
                <w:sz w:val="22"/>
                <w:szCs w:val="22"/>
              </w:rPr>
              <w:t xml:space="preserve">náhodné poškození </w:t>
            </w:r>
            <w:r w:rsidR="00F21CD7">
              <w:rPr>
                <w:rFonts w:ascii="Arial" w:hAnsi="Arial" w:cs="Arial"/>
                <w:sz w:val="22"/>
                <w:szCs w:val="22"/>
              </w:rPr>
              <w:t xml:space="preserve">Vodovodu </w:t>
            </w:r>
            <w:r>
              <w:rPr>
                <w:rFonts w:ascii="Arial" w:hAnsi="Arial" w:cs="Arial"/>
                <w:sz w:val="22"/>
                <w:szCs w:val="22"/>
              </w:rPr>
              <w:t xml:space="preserve">nebo </w:t>
            </w:r>
            <w:r w:rsidR="00F21CD7">
              <w:rPr>
                <w:rFonts w:ascii="Arial" w:hAnsi="Arial" w:cs="Arial"/>
                <w:sz w:val="22"/>
                <w:szCs w:val="22"/>
              </w:rPr>
              <w:t>K</w:t>
            </w:r>
            <w:r>
              <w:rPr>
                <w:rFonts w:ascii="Arial" w:hAnsi="Arial" w:cs="Arial"/>
                <w:sz w:val="22"/>
                <w:szCs w:val="22"/>
              </w:rPr>
              <w:t>analizace nebo obslužné komunikace k </w:t>
            </w:r>
            <w:r w:rsidR="00F21CD7">
              <w:rPr>
                <w:rFonts w:ascii="Arial" w:hAnsi="Arial" w:cs="Arial"/>
                <w:sz w:val="22"/>
                <w:szCs w:val="22"/>
              </w:rPr>
              <w:t xml:space="preserve">Vodovodu </w:t>
            </w:r>
            <w:r>
              <w:rPr>
                <w:rFonts w:ascii="Arial" w:hAnsi="Arial" w:cs="Arial"/>
                <w:sz w:val="22"/>
                <w:szCs w:val="22"/>
              </w:rPr>
              <w:t>nebo ke </w:t>
            </w:r>
            <w:r w:rsidR="00F21CD7">
              <w:rPr>
                <w:rFonts w:ascii="Arial" w:hAnsi="Arial" w:cs="Arial"/>
                <w:sz w:val="22"/>
                <w:szCs w:val="22"/>
              </w:rPr>
              <w:t xml:space="preserve">Kanalizaci </w:t>
            </w:r>
            <w:r w:rsidR="00A05518">
              <w:rPr>
                <w:rFonts w:ascii="Arial" w:hAnsi="Arial" w:cs="Arial"/>
                <w:sz w:val="22"/>
                <w:szCs w:val="22"/>
              </w:rPr>
              <w:t>třetí osobou</w:t>
            </w:r>
            <w:r>
              <w:rPr>
                <w:rFonts w:ascii="Arial" w:hAnsi="Arial" w:cs="Arial"/>
                <w:sz w:val="22"/>
                <w:szCs w:val="22"/>
              </w:rPr>
              <w:t>,</w:t>
            </w:r>
          </w:p>
          <w:p w:rsidR="0030000A" w:rsidRPr="0030000A" w:rsidRDefault="00202DAA" w:rsidP="00CC7A2D">
            <w:pPr>
              <w:widowControl w:val="0"/>
              <w:numPr>
                <w:ilvl w:val="0"/>
                <w:numId w:val="8"/>
              </w:numPr>
              <w:tabs>
                <w:tab w:val="clear" w:pos="720"/>
              </w:tabs>
              <w:ind w:left="254" w:hanging="254"/>
              <w:jc w:val="both"/>
              <w:rPr>
                <w:rFonts w:ascii="Arial" w:hAnsi="Arial" w:cs="Arial"/>
              </w:rPr>
            </w:pPr>
            <w:r>
              <w:rPr>
                <w:rFonts w:ascii="Arial" w:hAnsi="Arial" w:cs="Arial"/>
                <w:sz w:val="22"/>
                <w:szCs w:val="22"/>
              </w:rPr>
              <w:t>výluka nebo úmyslné zdržování práce, či jiná neshoda v souvislosti s pracovněprávními vztahy uvnitř Provozovatele, pokud se tyto události (včetně stávky) vztahují na celý obor vodovodů a kanalizací,</w:t>
            </w:r>
          </w:p>
          <w:p w:rsidR="0030000A" w:rsidRPr="0030000A" w:rsidRDefault="00202DAA" w:rsidP="00CC7A2D">
            <w:pPr>
              <w:widowControl w:val="0"/>
              <w:numPr>
                <w:ilvl w:val="0"/>
                <w:numId w:val="8"/>
              </w:numPr>
              <w:tabs>
                <w:tab w:val="clear" w:pos="720"/>
              </w:tabs>
              <w:ind w:left="254" w:hanging="254"/>
              <w:jc w:val="both"/>
              <w:rPr>
                <w:rFonts w:ascii="Arial" w:hAnsi="Arial" w:cs="Arial"/>
              </w:rPr>
            </w:pPr>
            <w:r>
              <w:rPr>
                <w:rFonts w:ascii="Arial" w:hAnsi="Arial" w:cs="Arial"/>
                <w:sz w:val="22"/>
                <w:szCs w:val="22"/>
              </w:rPr>
              <w:t xml:space="preserve">výskyt archeologických nálezů nebo přítomnost jakýchkoliv kulturních památek na pozemku </w:t>
            </w:r>
            <w:r w:rsidR="00B70C2E">
              <w:rPr>
                <w:rFonts w:ascii="Arial" w:hAnsi="Arial" w:cs="Arial"/>
                <w:sz w:val="22"/>
                <w:szCs w:val="22"/>
              </w:rPr>
              <w:t xml:space="preserve">Vodovodu </w:t>
            </w:r>
            <w:r>
              <w:rPr>
                <w:rFonts w:ascii="Arial" w:hAnsi="Arial" w:cs="Arial"/>
                <w:sz w:val="22"/>
                <w:szCs w:val="22"/>
              </w:rPr>
              <w:t xml:space="preserve">nebo </w:t>
            </w:r>
            <w:r w:rsidR="00B70C2E">
              <w:rPr>
                <w:rFonts w:ascii="Arial" w:hAnsi="Arial" w:cs="Arial"/>
                <w:sz w:val="22"/>
                <w:szCs w:val="22"/>
              </w:rPr>
              <w:t>Kanalizace</w:t>
            </w:r>
            <w:r>
              <w:rPr>
                <w:rFonts w:ascii="Arial" w:hAnsi="Arial" w:cs="Arial"/>
                <w:sz w:val="22"/>
                <w:szCs w:val="22"/>
              </w:rPr>
              <w:t>.</w:t>
            </w:r>
          </w:p>
        </w:tc>
      </w:tr>
      <w:tr w:rsidR="0030000A" w:rsidRPr="006B5C12" w:rsidTr="00346EA5">
        <w:tc>
          <w:tcPr>
            <w:tcW w:w="2136" w:type="dxa"/>
          </w:tcPr>
          <w:p w:rsidR="006457AB" w:rsidRDefault="0030000A" w:rsidP="006457AB">
            <w:pPr>
              <w:widowControl w:val="0"/>
              <w:rPr>
                <w:ins w:id="2" w:author="VRV14042016" w:date="2016-11-10T19:55:00Z"/>
                <w:rFonts w:ascii="Arial" w:hAnsi="Arial" w:cs="Arial"/>
                <w:b/>
                <w:sz w:val="22"/>
                <w:szCs w:val="22"/>
              </w:rPr>
            </w:pPr>
            <w:r w:rsidRPr="0030000A">
              <w:rPr>
                <w:rFonts w:ascii="Arial" w:hAnsi="Arial" w:cs="Arial"/>
                <w:b/>
                <w:sz w:val="22"/>
                <w:szCs w:val="22"/>
              </w:rPr>
              <w:t>Událost</w:t>
            </w:r>
          </w:p>
          <w:p w:rsidR="0030000A" w:rsidRPr="006457AB" w:rsidRDefault="0030000A" w:rsidP="006457AB">
            <w:pPr>
              <w:widowControl w:val="0"/>
              <w:rPr>
                <w:rFonts w:ascii="Arial" w:hAnsi="Arial" w:cs="Arial"/>
                <w:b/>
                <w:sz w:val="22"/>
                <w:szCs w:val="22"/>
              </w:rPr>
            </w:pPr>
            <w:r w:rsidRPr="0030000A">
              <w:rPr>
                <w:rFonts w:ascii="Arial" w:hAnsi="Arial" w:cs="Arial"/>
                <w:b/>
                <w:sz w:val="22"/>
                <w:szCs w:val="22"/>
              </w:rPr>
              <w:t>Vyšší moci</w:t>
            </w:r>
          </w:p>
        </w:tc>
        <w:tc>
          <w:tcPr>
            <w:tcW w:w="7152" w:type="dxa"/>
          </w:tcPr>
          <w:p w:rsidR="006E0C1F" w:rsidRDefault="009628F8" w:rsidP="00CC7A2D">
            <w:pPr>
              <w:widowControl w:val="0"/>
              <w:jc w:val="both"/>
              <w:rPr>
                <w:rFonts w:ascii="Arial" w:hAnsi="Arial" w:cs="Arial"/>
              </w:rPr>
            </w:pPr>
            <w:r>
              <w:rPr>
                <w:rFonts w:ascii="Arial" w:hAnsi="Arial" w:cs="Arial"/>
                <w:bCs/>
                <w:sz w:val="22"/>
                <w:szCs w:val="22"/>
              </w:rPr>
              <w:t>Z</w:t>
            </w:r>
            <w:r w:rsidR="0027790D" w:rsidRPr="0027790D">
              <w:rPr>
                <w:rFonts w:ascii="Arial" w:hAnsi="Arial" w:cs="Arial"/>
                <w:bCs/>
                <w:sz w:val="22"/>
                <w:szCs w:val="22"/>
              </w:rPr>
              <w:t xml:space="preserve">namená </w:t>
            </w:r>
            <w:r w:rsidR="008600B8">
              <w:rPr>
                <w:rFonts w:ascii="Arial" w:hAnsi="Arial" w:cs="Arial"/>
                <w:bCs/>
                <w:sz w:val="22"/>
                <w:szCs w:val="22"/>
              </w:rPr>
              <w:t xml:space="preserve">mimořádnou nepředvídatelnou a nepřekonatelnou </w:t>
            </w:r>
            <w:r w:rsidR="0027790D" w:rsidRPr="0027790D">
              <w:rPr>
                <w:rFonts w:ascii="Arial" w:hAnsi="Arial" w:cs="Arial"/>
                <w:bCs/>
                <w:sz w:val="22"/>
                <w:szCs w:val="22"/>
              </w:rPr>
              <w:t xml:space="preserve">překážku, jež nastala nezávisle na vůli povinné strany a brání jí ve splnění její povinnosti, jestliže nelze rozumně předpokládat, že by povinná strana tuto překážku nebo její následky odvrátila nebo překonala, a dále, že by v době uzavření této Smlouvy tuto překážku předvídala. Za Událost Vyšší </w:t>
            </w:r>
            <w:r w:rsidR="00656126">
              <w:rPr>
                <w:rFonts w:ascii="Arial" w:hAnsi="Arial" w:cs="Arial"/>
                <w:bCs/>
                <w:sz w:val="22"/>
                <w:szCs w:val="22"/>
              </w:rPr>
              <w:t>m</w:t>
            </w:r>
            <w:r w:rsidR="0027790D" w:rsidRPr="0027790D">
              <w:rPr>
                <w:rFonts w:ascii="Arial" w:hAnsi="Arial" w:cs="Arial"/>
                <w:bCs/>
                <w:sz w:val="22"/>
                <w:szCs w:val="22"/>
              </w:rPr>
              <w:t xml:space="preserve">oci může být považována také změna </w:t>
            </w:r>
            <w:r w:rsidR="00656126">
              <w:rPr>
                <w:rFonts w:ascii="Arial" w:hAnsi="Arial" w:cs="Arial"/>
                <w:bCs/>
                <w:sz w:val="22"/>
                <w:szCs w:val="22"/>
              </w:rPr>
              <w:t>z</w:t>
            </w:r>
            <w:r w:rsidR="0027790D" w:rsidRPr="0027790D">
              <w:rPr>
                <w:rFonts w:ascii="Arial" w:hAnsi="Arial" w:cs="Arial"/>
                <w:bCs/>
                <w:sz w:val="22"/>
                <w:szCs w:val="22"/>
              </w:rPr>
              <w:t xml:space="preserve">ávazných </w:t>
            </w:r>
            <w:r w:rsidR="00656126">
              <w:rPr>
                <w:rFonts w:ascii="Arial" w:hAnsi="Arial" w:cs="Arial"/>
                <w:bCs/>
                <w:sz w:val="22"/>
                <w:szCs w:val="22"/>
              </w:rPr>
              <w:t>p</w:t>
            </w:r>
            <w:r w:rsidR="0027790D" w:rsidRPr="0027790D">
              <w:rPr>
                <w:rFonts w:ascii="Arial" w:hAnsi="Arial" w:cs="Arial"/>
                <w:bCs/>
                <w:sz w:val="22"/>
                <w:szCs w:val="22"/>
              </w:rPr>
              <w:t xml:space="preserve">ředpisů, která bezprostředně souvisí s provozováním Vodohospodářského majetku nebo která brání Smluvním </w:t>
            </w:r>
            <w:r w:rsidR="00293393">
              <w:rPr>
                <w:rFonts w:ascii="Arial" w:hAnsi="Arial" w:cs="Arial"/>
                <w:bCs/>
                <w:sz w:val="22"/>
                <w:szCs w:val="22"/>
              </w:rPr>
              <w:t>s</w:t>
            </w:r>
            <w:r w:rsidR="0027790D" w:rsidRPr="0027790D">
              <w:rPr>
                <w:rFonts w:ascii="Arial" w:hAnsi="Arial" w:cs="Arial"/>
                <w:bCs/>
                <w:sz w:val="22"/>
                <w:szCs w:val="22"/>
              </w:rPr>
              <w:t>tranám ve splnění povinností stanovených touto Smlouvou</w:t>
            </w:r>
            <w:r w:rsidR="00293393">
              <w:rPr>
                <w:rFonts w:ascii="Arial" w:hAnsi="Arial" w:cs="Arial"/>
                <w:bCs/>
                <w:sz w:val="22"/>
                <w:szCs w:val="22"/>
              </w:rPr>
              <w:t>.</w:t>
            </w:r>
          </w:p>
        </w:tc>
      </w:tr>
      <w:tr w:rsidR="0030000A" w:rsidRPr="006B5C12" w:rsidTr="00346EA5">
        <w:tc>
          <w:tcPr>
            <w:tcW w:w="2136" w:type="dxa"/>
          </w:tcPr>
          <w:p w:rsidR="0030000A" w:rsidRPr="0030000A" w:rsidRDefault="0030000A" w:rsidP="00CC7A2D">
            <w:pPr>
              <w:widowControl w:val="0"/>
              <w:rPr>
                <w:rFonts w:ascii="Arial" w:hAnsi="Arial" w:cs="Arial"/>
                <w:b/>
              </w:rPr>
            </w:pPr>
            <w:r w:rsidRPr="0030000A">
              <w:rPr>
                <w:rFonts w:ascii="Arial" w:hAnsi="Arial" w:cs="Arial"/>
                <w:b/>
                <w:sz w:val="22"/>
                <w:szCs w:val="22"/>
              </w:rPr>
              <w:t xml:space="preserve">Plán financování </w:t>
            </w:r>
            <w:r w:rsidR="00E54AFF">
              <w:rPr>
                <w:rFonts w:ascii="Arial" w:hAnsi="Arial" w:cs="Arial"/>
                <w:b/>
                <w:sz w:val="22"/>
                <w:szCs w:val="22"/>
              </w:rPr>
              <w:t>O</w:t>
            </w:r>
            <w:r w:rsidR="00E54AFF" w:rsidRPr="0030000A">
              <w:rPr>
                <w:rFonts w:ascii="Arial" w:hAnsi="Arial" w:cs="Arial"/>
                <w:b/>
                <w:sz w:val="22"/>
                <w:szCs w:val="22"/>
              </w:rPr>
              <w:t>bnovy</w:t>
            </w:r>
          </w:p>
        </w:tc>
        <w:tc>
          <w:tcPr>
            <w:tcW w:w="7152" w:type="dxa"/>
          </w:tcPr>
          <w:p w:rsidR="0030000A" w:rsidRPr="0030000A" w:rsidRDefault="0030000A" w:rsidP="00CC7A2D">
            <w:pPr>
              <w:widowControl w:val="0"/>
              <w:jc w:val="both"/>
              <w:rPr>
                <w:rFonts w:ascii="Arial" w:hAnsi="Arial" w:cs="Arial"/>
                <w:bCs/>
              </w:rPr>
            </w:pPr>
            <w:r w:rsidRPr="0030000A">
              <w:rPr>
                <w:rFonts w:ascii="Arial" w:hAnsi="Arial" w:cs="Arial"/>
                <w:bCs/>
                <w:sz w:val="22"/>
                <w:szCs w:val="22"/>
              </w:rPr>
              <w:t xml:space="preserve">Doklad o zajištění financování </w:t>
            </w:r>
            <w:r w:rsidR="00B440EC">
              <w:rPr>
                <w:rFonts w:ascii="Arial" w:hAnsi="Arial" w:cs="Arial"/>
                <w:bCs/>
                <w:sz w:val="22"/>
                <w:szCs w:val="22"/>
              </w:rPr>
              <w:t>O</w:t>
            </w:r>
            <w:r w:rsidR="00B440EC" w:rsidRPr="0030000A">
              <w:rPr>
                <w:rFonts w:ascii="Arial" w:hAnsi="Arial" w:cs="Arial"/>
                <w:bCs/>
                <w:sz w:val="22"/>
                <w:szCs w:val="22"/>
              </w:rPr>
              <w:t xml:space="preserve">bnovy </w:t>
            </w:r>
            <w:r w:rsidRPr="0030000A">
              <w:rPr>
                <w:rFonts w:ascii="Arial" w:hAnsi="Arial" w:cs="Arial"/>
                <w:bCs/>
                <w:sz w:val="22"/>
                <w:szCs w:val="22"/>
              </w:rPr>
              <w:t xml:space="preserve">Vodohospodářského majetku, zpracovaný ve smyslu </w:t>
            </w:r>
            <w:proofErr w:type="spellStart"/>
            <w:r w:rsidRPr="0030000A">
              <w:rPr>
                <w:rFonts w:ascii="Arial" w:hAnsi="Arial" w:cs="Arial"/>
                <w:bCs/>
                <w:sz w:val="22"/>
                <w:szCs w:val="22"/>
              </w:rPr>
              <w:t>ZVaK</w:t>
            </w:r>
            <w:proofErr w:type="spellEnd"/>
            <w:r w:rsidRPr="0030000A">
              <w:rPr>
                <w:rFonts w:ascii="Arial" w:hAnsi="Arial" w:cs="Arial"/>
                <w:bCs/>
                <w:sz w:val="22"/>
                <w:szCs w:val="22"/>
              </w:rPr>
              <w:t xml:space="preserve"> a zejména přílohy č.</w:t>
            </w:r>
            <w:r>
              <w:rPr>
                <w:rFonts w:ascii="Arial" w:hAnsi="Arial" w:cs="Arial"/>
                <w:bCs/>
                <w:sz w:val="22"/>
                <w:szCs w:val="22"/>
              </w:rPr>
              <w:t xml:space="preserve"> </w:t>
            </w:r>
            <w:r w:rsidRPr="0030000A">
              <w:rPr>
                <w:rFonts w:ascii="Arial" w:hAnsi="Arial" w:cs="Arial"/>
                <w:bCs/>
                <w:sz w:val="22"/>
                <w:szCs w:val="22"/>
              </w:rPr>
              <w:t>18 prováděcí vyhlášky k tomuto zákonu.</w:t>
            </w:r>
          </w:p>
          <w:p w:rsidR="0030000A" w:rsidRPr="0030000A" w:rsidRDefault="00202DAA" w:rsidP="00CC7A2D">
            <w:pPr>
              <w:widowControl w:val="0"/>
              <w:jc w:val="both"/>
              <w:rPr>
                <w:rFonts w:ascii="Arial" w:hAnsi="Arial" w:cs="Arial"/>
              </w:rPr>
            </w:pPr>
            <w:r>
              <w:rPr>
                <w:rFonts w:ascii="Arial" w:hAnsi="Arial" w:cs="Arial"/>
                <w:bCs/>
                <w:sz w:val="22"/>
                <w:szCs w:val="22"/>
              </w:rPr>
              <w:t xml:space="preserve">Míra opotřebení Vodohospodářského majetku je stanovena jako </w:t>
            </w:r>
            <w:r>
              <w:rPr>
                <w:rFonts w:ascii="Arial" w:hAnsi="Arial" w:cs="Arial"/>
                <w:sz w:val="22"/>
                <w:szCs w:val="22"/>
              </w:rPr>
              <w:t>podíl stáří infrastruktury (skutečné doby užívání) a předpokládané (teoretické) doby životnosti Vodohospodářského majetku dle následujícího vzorce:</w:t>
            </w:r>
          </w:p>
          <w:p w:rsidR="00E70F5D" w:rsidRDefault="00202DAA" w:rsidP="00CC7A2D">
            <w:pPr>
              <w:widowControl w:val="0"/>
              <w:jc w:val="both"/>
              <w:rPr>
                <w:rFonts w:ascii="Arial" w:hAnsi="Arial" w:cs="Arial"/>
                <w:sz w:val="22"/>
                <w:szCs w:val="22"/>
              </w:rPr>
            </w:pPr>
            <w:r w:rsidRPr="00B440EC">
              <w:rPr>
                <w:rFonts w:ascii="Arial" w:hAnsi="Arial" w:cs="Arial"/>
                <w:i/>
                <w:sz w:val="22"/>
                <w:szCs w:val="22"/>
              </w:rPr>
              <w:t xml:space="preserve">míra opotřebení = </w:t>
            </w:r>
            <w:r w:rsidR="00B440EC">
              <w:rPr>
                <w:rFonts w:ascii="Arial" w:hAnsi="Arial" w:cs="Arial"/>
                <w:i/>
                <w:sz w:val="22"/>
                <w:szCs w:val="22"/>
              </w:rPr>
              <w:t>(</w:t>
            </w:r>
            <w:r w:rsidRPr="00B440EC">
              <w:rPr>
                <w:rFonts w:ascii="Arial" w:hAnsi="Arial" w:cs="Arial"/>
                <w:i/>
                <w:sz w:val="22"/>
                <w:szCs w:val="22"/>
              </w:rPr>
              <w:t>(výchozí rok</w:t>
            </w:r>
            <w:r w:rsidR="00B440EC">
              <w:rPr>
                <w:rFonts w:ascii="Arial" w:hAnsi="Arial" w:cs="Arial"/>
                <w:i/>
                <w:sz w:val="22"/>
                <w:szCs w:val="22"/>
              </w:rPr>
              <w:t xml:space="preserve"> </w:t>
            </w:r>
            <w:r w:rsidRPr="00B440EC">
              <w:rPr>
                <w:rFonts w:ascii="Arial" w:hAnsi="Arial" w:cs="Arial"/>
                <w:i/>
                <w:sz w:val="22"/>
                <w:szCs w:val="22"/>
              </w:rPr>
              <w:t>- rok pořízení)/teoretická životnost) x100 (%)</w:t>
            </w:r>
          </w:p>
          <w:p w:rsidR="0030000A" w:rsidRPr="0030000A" w:rsidRDefault="00202DAA" w:rsidP="00CC7A2D">
            <w:pPr>
              <w:widowControl w:val="0"/>
              <w:jc w:val="both"/>
              <w:rPr>
                <w:rFonts w:ascii="Arial" w:hAnsi="Arial" w:cs="Arial"/>
              </w:rPr>
            </w:pPr>
            <w:r>
              <w:rPr>
                <w:rFonts w:ascii="Arial" w:hAnsi="Arial" w:cs="Arial"/>
                <w:sz w:val="22"/>
                <w:szCs w:val="22"/>
              </w:rPr>
              <w:t>kde:</w:t>
            </w:r>
          </w:p>
          <w:p w:rsidR="0030000A" w:rsidRPr="0030000A" w:rsidRDefault="00202DAA" w:rsidP="00CC7A2D">
            <w:pPr>
              <w:widowControl w:val="0"/>
              <w:numPr>
                <w:ilvl w:val="0"/>
                <w:numId w:val="8"/>
              </w:numPr>
              <w:tabs>
                <w:tab w:val="clear" w:pos="720"/>
              </w:tabs>
              <w:ind w:left="311" w:hanging="284"/>
              <w:jc w:val="both"/>
              <w:rPr>
                <w:rFonts w:ascii="Arial" w:hAnsi="Arial" w:cs="Arial"/>
              </w:rPr>
            </w:pPr>
            <w:r>
              <w:rPr>
                <w:rFonts w:ascii="Arial" w:hAnsi="Arial" w:cs="Arial"/>
                <w:sz w:val="22"/>
                <w:szCs w:val="22"/>
              </w:rPr>
              <w:t>výchozí rok……rok, kdy je opotřebení vypočítáváno,</w:t>
            </w:r>
          </w:p>
          <w:p w:rsidR="0030000A" w:rsidRPr="0030000A" w:rsidRDefault="00202DAA" w:rsidP="00CC7A2D">
            <w:pPr>
              <w:widowControl w:val="0"/>
              <w:numPr>
                <w:ilvl w:val="0"/>
                <w:numId w:val="8"/>
              </w:numPr>
              <w:tabs>
                <w:tab w:val="clear" w:pos="720"/>
              </w:tabs>
              <w:ind w:left="311" w:hanging="284"/>
              <w:jc w:val="both"/>
              <w:rPr>
                <w:rFonts w:ascii="Arial" w:hAnsi="Arial" w:cs="Arial"/>
              </w:rPr>
            </w:pPr>
            <w:r>
              <w:rPr>
                <w:rFonts w:ascii="Arial" w:hAnsi="Arial" w:cs="Arial"/>
                <w:sz w:val="22"/>
                <w:szCs w:val="22"/>
              </w:rPr>
              <w:t>rok pořízení……rok</w:t>
            </w:r>
            <w:r w:rsidR="00CE2D17">
              <w:rPr>
                <w:rFonts w:ascii="Arial" w:hAnsi="Arial" w:cs="Arial"/>
                <w:sz w:val="22"/>
                <w:szCs w:val="22"/>
              </w:rPr>
              <w:t>,</w:t>
            </w:r>
            <w:r>
              <w:rPr>
                <w:rFonts w:ascii="Arial" w:hAnsi="Arial" w:cs="Arial"/>
                <w:sz w:val="22"/>
                <w:szCs w:val="22"/>
              </w:rPr>
              <w:t xml:space="preserve"> kdy byl Vodohospodářský majetek uveden do provozu,</w:t>
            </w:r>
          </w:p>
          <w:p w:rsidR="0030000A" w:rsidRPr="0030000A" w:rsidRDefault="00CE2D17" w:rsidP="00CC7A2D">
            <w:pPr>
              <w:widowControl w:val="0"/>
              <w:numPr>
                <w:ilvl w:val="0"/>
                <w:numId w:val="8"/>
              </w:numPr>
              <w:tabs>
                <w:tab w:val="clear" w:pos="720"/>
                <w:tab w:val="num" w:pos="349"/>
              </w:tabs>
              <w:ind w:left="311" w:hanging="284"/>
              <w:jc w:val="both"/>
              <w:rPr>
                <w:rFonts w:ascii="Arial" w:hAnsi="Arial" w:cs="Arial"/>
              </w:rPr>
            </w:pPr>
            <w:r>
              <w:rPr>
                <w:rFonts w:ascii="Arial" w:hAnsi="Arial" w:cs="Arial"/>
                <w:sz w:val="22"/>
                <w:szCs w:val="22"/>
              </w:rPr>
              <w:t>t</w:t>
            </w:r>
            <w:r w:rsidR="00202DAA">
              <w:rPr>
                <w:rFonts w:ascii="Arial" w:hAnsi="Arial" w:cs="Arial"/>
                <w:sz w:val="22"/>
                <w:szCs w:val="22"/>
              </w:rPr>
              <w:t>eoretická životnost……doba životnosti (předpokládaná) stanovená dle údajů dodavatele a expertních názorů.</w:t>
            </w:r>
          </w:p>
        </w:tc>
      </w:tr>
      <w:tr w:rsidR="00697528" w:rsidRPr="006B5C12" w:rsidTr="00346EA5">
        <w:tc>
          <w:tcPr>
            <w:tcW w:w="2136" w:type="dxa"/>
          </w:tcPr>
          <w:p w:rsidR="00697528" w:rsidRPr="00867D46" w:rsidRDefault="00697528" w:rsidP="00CC7A2D">
            <w:pPr>
              <w:widowControl w:val="0"/>
              <w:jc w:val="both"/>
              <w:rPr>
                <w:rFonts w:ascii="Arial" w:hAnsi="Arial" w:cs="Arial"/>
                <w:b/>
                <w:sz w:val="22"/>
                <w:szCs w:val="22"/>
              </w:rPr>
            </w:pPr>
            <w:r w:rsidRPr="00202DAA">
              <w:rPr>
                <w:rFonts w:ascii="Arial" w:hAnsi="Arial" w:cs="Arial"/>
                <w:b/>
                <w:sz w:val="22"/>
                <w:szCs w:val="22"/>
              </w:rPr>
              <w:t>Monitorovací systém</w:t>
            </w:r>
          </w:p>
        </w:tc>
        <w:tc>
          <w:tcPr>
            <w:tcW w:w="7152" w:type="dxa"/>
          </w:tcPr>
          <w:p w:rsidR="00697528" w:rsidRPr="00867D46" w:rsidRDefault="00697528" w:rsidP="00CC7A2D">
            <w:pPr>
              <w:widowControl w:val="0"/>
              <w:tabs>
                <w:tab w:val="left" w:pos="72"/>
              </w:tabs>
              <w:jc w:val="both"/>
              <w:rPr>
                <w:rFonts w:ascii="Arial" w:hAnsi="Arial" w:cs="Arial"/>
                <w:sz w:val="22"/>
                <w:szCs w:val="22"/>
              </w:rPr>
            </w:pPr>
            <w:r w:rsidRPr="00202DAA">
              <w:rPr>
                <w:rFonts w:ascii="Arial" w:hAnsi="Arial" w:cs="Arial"/>
                <w:sz w:val="22"/>
                <w:szCs w:val="22"/>
              </w:rPr>
              <w:t>Zahrnuje zdroj informací pro Vlastníka o výkonnosti Provozovatele při plnění jeho povinností zejména:</w:t>
            </w:r>
          </w:p>
          <w:p w:rsidR="00697528" w:rsidRPr="00867D46" w:rsidRDefault="00697528" w:rsidP="00CC7A2D">
            <w:pPr>
              <w:widowControl w:val="0"/>
              <w:numPr>
                <w:ilvl w:val="0"/>
                <w:numId w:val="11"/>
              </w:numPr>
              <w:tabs>
                <w:tab w:val="left" w:pos="214"/>
              </w:tabs>
              <w:ind w:left="214" w:hanging="214"/>
              <w:jc w:val="both"/>
              <w:rPr>
                <w:rFonts w:ascii="Arial" w:hAnsi="Arial" w:cs="Arial"/>
                <w:sz w:val="22"/>
                <w:szCs w:val="22"/>
              </w:rPr>
            </w:pPr>
            <w:r w:rsidRPr="00202DAA">
              <w:rPr>
                <w:rFonts w:ascii="Arial" w:hAnsi="Arial" w:cs="Arial"/>
                <w:sz w:val="22"/>
                <w:szCs w:val="22"/>
              </w:rPr>
              <w:t>pravidelné písemné zprávy v závazné struktuře, vč. elektronických příloh (roční)</w:t>
            </w:r>
            <w:r w:rsidR="00EB65D6">
              <w:rPr>
                <w:rFonts w:ascii="Arial" w:hAnsi="Arial" w:cs="Arial"/>
                <w:sz w:val="22"/>
                <w:szCs w:val="22"/>
              </w:rPr>
              <w:t>, evidencí a údajů pro potřeby vyhodnocení výkonových ukazatelů</w:t>
            </w:r>
            <w:r w:rsidRPr="00202DAA">
              <w:rPr>
                <w:rFonts w:ascii="Arial" w:hAnsi="Arial" w:cs="Arial"/>
                <w:sz w:val="22"/>
                <w:szCs w:val="22"/>
              </w:rPr>
              <w:t>,</w:t>
            </w:r>
          </w:p>
          <w:p w:rsidR="00697528" w:rsidRPr="00867D46" w:rsidRDefault="00697528" w:rsidP="00CC7A2D">
            <w:pPr>
              <w:widowControl w:val="0"/>
              <w:numPr>
                <w:ilvl w:val="0"/>
                <w:numId w:val="12"/>
              </w:numPr>
              <w:tabs>
                <w:tab w:val="left" w:pos="214"/>
              </w:tabs>
              <w:spacing w:before="60" w:after="60"/>
              <w:ind w:left="214" w:hanging="214"/>
              <w:jc w:val="both"/>
              <w:rPr>
                <w:rFonts w:ascii="Arial" w:hAnsi="Arial" w:cs="Arial"/>
                <w:sz w:val="22"/>
                <w:szCs w:val="22"/>
              </w:rPr>
            </w:pPr>
            <w:r w:rsidRPr="00202DAA">
              <w:rPr>
                <w:rFonts w:ascii="Arial" w:hAnsi="Arial" w:cs="Arial"/>
                <w:sz w:val="22"/>
                <w:szCs w:val="22"/>
              </w:rPr>
              <w:t>elektronické komunikace v reálném čase (telefonem, SMS zprávou, emailem),</w:t>
            </w:r>
          </w:p>
          <w:p w:rsidR="00697528" w:rsidRPr="00867D46" w:rsidRDefault="00697528" w:rsidP="00CC7A2D">
            <w:pPr>
              <w:widowControl w:val="0"/>
              <w:numPr>
                <w:ilvl w:val="0"/>
                <w:numId w:val="11"/>
              </w:numPr>
              <w:tabs>
                <w:tab w:val="left" w:pos="214"/>
              </w:tabs>
              <w:ind w:left="214" w:hanging="214"/>
              <w:jc w:val="both"/>
              <w:rPr>
                <w:rFonts w:ascii="Arial" w:hAnsi="Arial" w:cs="Arial"/>
                <w:sz w:val="22"/>
                <w:szCs w:val="22"/>
              </w:rPr>
            </w:pPr>
            <w:r w:rsidRPr="00202DAA">
              <w:rPr>
                <w:rFonts w:ascii="Arial" w:hAnsi="Arial" w:cs="Arial"/>
                <w:sz w:val="22"/>
                <w:szCs w:val="22"/>
              </w:rPr>
              <w:t>komunikace v</w:t>
            </w:r>
            <w:r>
              <w:rPr>
                <w:rFonts w:ascii="Arial" w:hAnsi="Arial" w:cs="Arial"/>
                <w:sz w:val="22"/>
                <w:szCs w:val="22"/>
              </w:rPr>
              <w:t xml:space="preserve"> písemné </w:t>
            </w:r>
            <w:r w:rsidRPr="00202DAA">
              <w:rPr>
                <w:rFonts w:ascii="Arial" w:hAnsi="Arial" w:cs="Arial"/>
                <w:sz w:val="22"/>
                <w:szCs w:val="22"/>
              </w:rPr>
              <w:t>podobě</w:t>
            </w:r>
            <w:r w:rsidR="00481587">
              <w:rPr>
                <w:rFonts w:ascii="Arial" w:hAnsi="Arial" w:cs="Arial"/>
                <w:sz w:val="22"/>
                <w:szCs w:val="22"/>
              </w:rPr>
              <w:t xml:space="preserve">, v případě vzniku a </w:t>
            </w:r>
            <w:r w:rsidRPr="00202DAA">
              <w:rPr>
                <w:rFonts w:ascii="Arial" w:hAnsi="Arial" w:cs="Arial"/>
                <w:sz w:val="22"/>
                <w:szCs w:val="22"/>
              </w:rPr>
              <w:t>řešení mimořádné situace</w:t>
            </w:r>
            <w:r w:rsidR="00481587">
              <w:rPr>
                <w:rFonts w:ascii="Arial" w:hAnsi="Arial" w:cs="Arial"/>
                <w:sz w:val="22"/>
                <w:szCs w:val="22"/>
              </w:rPr>
              <w:t xml:space="preserve"> též prostřednictvím internetových stránek Provozovatele</w:t>
            </w:r>
            <w:r w:rsidRPr="00202DAA">
              <w:rPr>
                <w:rFonts w:ascii="Arial" w:hAnsi="Arial" w:cs="Arial"/>
                <w:sz w:val="22"/>
                <w:szCs w:val="22"/>
              </w:rPr>
              <w:t>,</w:t>
            </w:r>
          </w:p>
          <w:p w:rsidR="00697528" w:rsidRPr="00867D46" w:rsidRDefault="00697528" w:rsidP="00CC7A2D">
            <w:pPr>
              <w:widowControl w:val="0"/>
              <w:numPr>
                <w:ilvl w:val="0"/>
                <w:numId w:val="12"/>
              </w:numPr>
              <w:tabs>
                <w:tab w:val="left" w:pos="214"/>
              </w:tabs>
              <w:spacing w:before="60" w:after="60"/>
              <w:ind w:left="214" w:hanging="214"/>
              <w:jc w:val="both"/>
              <w:rPr>
                <w:rFonts w:ascii="Arial" w:hAnsi="Arial" w:cs="Arial"/>
                <w:sz w:val="22"/>
                <w:szCs w:val="22"/>
              </w:rPr>
            </w:pPr>
            <w:r w:rsidRPr="00202DAA">
              <w:rPr>
                <w:rFonts w:ascii="Arial" w:hAnsi="Arial" w:cs="Arial"/>
                <w:sz w:val="22"/>
                <w:szCs w:val="22"/>
              </w:rPr>
              <w:t xml:space="preserve">zpřístupnění definovaných podkladů ze strany </w:t>
            </w:r>
            <w:r>
              <w:rPr>
                <w:rFonts w:ascii="Arial" w:hAnsi="Arial" w:cs="Arial"/>
                <w:sz w:val="22"/>
                <w:szCs w:val="22"/>
              </w:rPr>
              <w:t>P</w:t>
            </w:r>
            <w:r w:rsidRPr="00202DAA">
              <w:rPr>
                <w:rFonts w:ascii="Arial" w:hAnsi="Arial" w:cs="Arial"/>
                <w:sz w:val="22"/>
                <w:szCs w:val="22"/>
              </w:rPr>
              <w:t>rovozovatele (jak v písemné, tak v elektronické podobě),</w:t>
            </w:r>
            <w:r>
              <w:rPr>
                <w:rFonts w:ascii="Arial" w:hAnsi="Arial" w:cs="Arial"/>
                <w:sz w:val="22"/>
                <w:szCs w:val="22"/>
              </w:rPr>
              <w:t xml:space="preserve"> vč. poskytnutí kopií všech dokumentů</w:t>
            </w:r>
            <w:r w:rsidR="00BB0D18">
              <w:rPr>
                <w:rFonts w:ascii="Arial" w:hAnsi="Arial" w:cs="Arial"/>
                <w:sz w:val="22"/>
                <w:szCs w:val="22"/>
              </w:rPr>
              <w:t xml:space="preserve"> Vlastníkovi</w:t>
            </w:r>
            <w:r>
              <w:rPr>
                <w:rFonts w:ascii="Arial" w:hAnsi="Arial" w:cs="Arial"/>
                <w:sz w:val="22"/>
                <w:szCs w:val="22"/>
              </w:rPr>
              <w:t>,</w:t>
            </w:r>
          </w:p>
          <w:p w:rsidR="00CC7A2D" w:rsidRPr="00867D46" w:rsidRDefault="00697528" w:rsidP="00346EA5">
            <w:pPr>
              <w:widowControl w:val="0"/>
              <w:numPr>
                <w:ilvl w:val="0"/>
                <w:numId w:val="12"/>
              </w:numPr>
              <w:tabs>
                <w:tab w:val="left" w:pos="214"/>
              </w:tabs>
              <w:spacing w:before="60" w:after="60"/>
              <w:ind w:left="214" w:hanging="214"/>
              <w:jc w:val="both"/>
              <w:rPr>
                <w:rFonts w:ascii="Arial" w:hAnsi="Arial" w:cs="Arial"/>
                <w:bCs/>
                <w:sz w:val="22"/>
                <w:szCs w:val="22"/>
              </w:rPr>
            </w:pPr>
            <w:r w:rsidRPr="00202DAA">
              <w:rPr>
                <w:rFonts w:ascii="Arial" w:hAnsi="Arial" w:cs="Arial"/>
                <w:sz w:val="22"/>
                <w:szCs w:val="22"/>
              </w:rPr>
              <w:t>zpřístupnění provozovaných prostorů a zařízení</w:t>
            </w:r>
            <w:r>
              <w:rPr>
                <w:rFonts w:ascii="Arial" w:hAnsi="Arial" w:cs="Arial"/>
                <w:sz w:val="22"/>
                <w:szCs w:val="22"/>
              </w:rPr>
              <w:t xml:space="preserve"> ke kontrole Vodohospodářského majetku ze strany Vlastníka</w:t>
            </w:r>
            <w:r w:rsidR="003D6AD5">
              <w:rPr>
                <w:rFonts w:ascii="Arial" w:hAnsi="Arial" w:cs="Arial"/>
                <w:sz w:val="22"/>
                <w:szCs w:val="22"/>
              </w:rPr>
              <w:t>.</w:t>
            </w:r>
          </w:p>
        </w:tc>
      </w:tr>
      <w:tr w:rsidR="0030000A" w:rsidRPr="006B5C12" w:rsidTr="00346EA5">
        <w:tc>
          <w:tcPr>
            <w:tcW w:w="2136" w:type="dxa"/>
          </w:tcPr>
          <w:p w:rsidR="0030000A" w:rsidRPr="0030000A" w:rsidRDefault="0030000A" w:rsidP="00CC7A2D">
            <w:pPr>
              <w:widowControl w:val="0"/>
              <w:jc w:val="both"/>
              <w:rPr>
                <w:rFonts w:ascii="Arial" w:hAnsi="Arial" w:cs="Arial"/>
                <w:b/>
              </w:rPr>
            </w:pPr>
            <w:r w:rsidRPr="0030000A">
              <w:rPr>
                <w:rFonts w:ascii="Arial" w:hAnsi="Arial" w:cs="Arial"/>
                <w:b/>
                <w:sz w:val="22"/>
                <w:szCs w:val="22"/>
              </w:rPr>
              <w:lastRenderedPageBreak/>
              <w:t>Selhání monitorovacího systému</w:t>
            </w:r>
          </w:p>
        </w:tc>
        <w:tc>
          <w:tcPr>
            <w:tcW w:w="7152" w:type="dxa"/>
          </w:tcPr>
          <w:p w:rsidR="0030000A" w:rsidRPr="0030000A" w:rsidRDefault="0030000A" w:rsidP="00CC7A2D">
            <w:pPr>
              <w:widowControl w:val="0"/>
              <w:jc w:val="both"/>
              <w:rPr>
                <w:rFonts w:ascii="Arial" w:hAnsi="Arial" w:cs="Arial"/>
                <w:bCs/>
              </w:rPr>
            </w:pPr>
            <w:r w:rsidRPr="0030000A">
              <w:rPr>
                <w:rFonts w:ascii="Arial" w:hAnsi="Arial" w:cs="Arial"/>
                <w:bCs/>
                <w:sz w:val="22"/>
                <w:szCs w:val="22"/>
              </w:rPr>
              <w:t xml:space="preserve">Případ kdy: </w:t>
            </w:r>
          </w:p>
          <w:p w:rsidR="0030000A" w:rsidRPr="0030000A" w:rsidRDefault="00202DAA" w:rsidP="00CC7A2D">
            <w:pPr>
              <w:widowControl w:val="0"/>
              <w:numPr>
                <w:ilvl w:val="0"/>
                <w:numId w:val="13"/>
              </w:numPr>
              <w:tabs>
                <w:tab w:val="center" w:pos="349"/>
                <w:tab w:val="right" w:pos="9072"/>
              </w:tabs>
              <w:ind w:left="349" w:hanging="283"/>
              <w:jc w:val="both"/>
              <w:rPr>
                <w:rFonts w:ascii="Arial" w:hAnsi="Arial" w:cs="Arial"/>
                <w:bCs/>
              </w:rPr>
            </w:pPr>
            <w:r>
              <w:rPr>
                <w:rFonts w:ascii="Arial" w:hAnsi="Arial" w:cs="Arial"/>
                <w:bCs/>
                <w:sz w:val="22"/>
                <w:szCs w:val="22"/>
              </w:rPr>
              <w:t>Provozovatel nezajistil sledování a bezchybné zaznamenání všech dat potřebných k vyhodnocení výkonových ukazatelů uvedených ve Smlouvě a jejích přílohách, tj. data nelze použít pro stanovení výkonových ukazatelů;</w:t>
            </w:r>
          </w:p>
          <w:p w:rsidR="0030000A" w:rsidRPr="0030000A" w:rsidRDefault="00202DAA" w:rsidP="00CC7A2D">
            <w:pPr>
              <w:widowControl w:val="0"/>
              <w:numPr>
                <w:ilvl w:val="0"/>
                <w:numId w:val="13"/>
              </w:numPr>
              <w:tabs>
                <w:tab w:val="center" w:pos="349"/>
                <w:tab w:val="right" w:pos="9072"/>
              </w:tabs>
              <w:ind w:left="349" w:hanging="283"/>
              <w:jc w:val="both"/>
              <w:rPr>
                <w:rFonts w:ascii="Arial" w:hAnsi="Arial" w:cs="Arial"/>
                <w:bCs/>
              </w:rPr>
            </w:pPr>
            <w:r>
              <w:rPr>
                <w:rFonts w:ascii="Arial" w:hAnsi="Arial" w:cs="Arial"/>
                <w:bCs/>
                <w:sz w:val="22"/>
                <w:szCs w:val="22"/>
              </w:rPr>
              <w:t>Provozovatel znemožnil jakýmkoliv způsobem přístup Vlastníka k evidenci dat potřebných k vyhodnocení souladu skutečných výkonových ukazatelů dosažených Provozovatelem s výkonovými ukazateli uvedenými ve Smlouvě, případě jejích přílohách;</w:t>
            </w:r>
          </w:p>
          <w:p w:rsidR="0030000A" w:rsidRPr="0030000A" w:rsidRDefault="00202DAA" w:rsidP="00CC7A2D">
            <w:pPr>
              <w:widowControl w:val="0"/>
              <w:numPr>
                <w:ilvl w:val="0"/>
                <w:numId w:val="13"/>
              </w:numPr>
              <w:tabs>
                <w:tab w:val="center" w:pos="349"/>
                <w:tab w:val="right" w:pos="9072"/>
              </w:tabs>
              <w:ind w:left="349" w:hanging="283"/>
              <w:jc w:val="both"/>
              <w:rPr>
                <w:rFonts w:ascii="Arial" w:hAnsi="Arial" w:cs="Arial"/>
                <w:bCs/>
              </w:rPr>
            </w:pPr>
            <w:r>
              <w:rPr>
                <w:rFonts w:ascii="Arial" w:hAnsi="Arial" w:cs="Arial"/>
                <w:bCs/>
                <w:sz w:val="22"/>
                <w:szCs w:val="22"/>
              </w:rPr>
              <w:t>Provozovatel chybně vyhodnotil jednotlivé výkonové ukazatele</w:t>
            </w:r>
            <w:r w:rsidR="00335B26">
              <w:rPr>
                <w:rFonts w:ascii="Arial" w:hAnsi="Arial" w:cs="Arial"/>
                <w:bCs/>
                <w:sz w:val="22"/>
                <w:szCs w:val="22"/>
              </w:rPr>
              <w:t xml:space="preserve"> a přes upozornění Vlastníka chybu ne</w:t>
            </w:r>
            <w:r w:rsidR="00E65911">
              <w:rPr>
                <w:rFonts w:ascii="Arial" w:hAnsi="Arial" w:cs="Arial"/>
                <w:bCs/>
                <w:sz w:val="22"/>
                <w:szCs w:val="22"/>
              </w:rPr>
              <w:t>o</w:t>
            </w:r>
            <w:r w:rsidR="00335B26">
              <w:rPr>
                <w:rFonts w:ascii="Arial" w:hAnsi="Arial" w:cs="Arial"/>
                <w:bCs/>
                <w:sz w:val="22"/>
                <w:szCs w:val="22"/>
              </w:rPr>
              <w:t>dstranil ani v přiměřené lhůtě poskytnuté Vlastníkem</w:t>
            </w:r>
            <w:r>
              <w:rPr>
                <w:rFonts w:ascii="Arial" w:hAnsi="Arial" w:cs="Arial"/>
                <w:bCs/>
                <w:sz w:val="22"/>
                <w:szCs w:val="22"/>
              </w:rPr>
              <w:t>; nebo</w:t>
            </w:r>
          </w:p>
          <w:p w:rsidR="005F5DD9" w:rsidRPr="00396E4F" w:rsidRDefault="00202DAA" w:rsidP="00CC7A2D">
            <w:pPr>
              <w:widowControl w:val="0"/>
              <w:numPr>
                <w:ilvl w:val="0"/>
                <w:numId w:val="13"/>
              </w:numPr>
              <w:ind w:left="349" w:hanging="283"/>
              <w:jc w:val="both"/>
              <w:rPr>
                <w:rFonts w:ascii="Arial" w:hAnsi="Arial" w:cs="Arial"/>
                <w:bCs/>
              </w:rPr>
            </w:pPr>
            <w:r>
              <w:rPr>
                <w:rFonts w:ascii="Arial" w:hAnsi="Arial" w:cs="Arial"/>
                <w:bCs/>
                <w:sz w:val="22"/>
                <w:szCs w:val="22"/>
              </w:rPr>
              <w:t>Provozovatel chybně vyhodnotil jednotlivé smluvní sankce vztahující se k výkonovým ukazatelům</w:t>
            </w:r>
            <w:r w:rsidR="00577055">
              <w:rPr>
                <w:rFonts w:ascii="Arial" w:hAnsi="Arial" w:cs="Arial"/>
                <w:bCs/>
                <w:sz w:val="22"/>
                <w:szCs w:val="22"/>
              </w:rPr>
              <w:t xml:space="preserve"> či monitoringu</w:t>
            </w:r>
            <w:r w:rsidR="00335B26">
              <w:rPr>
                <w:rFonts w:ascii="Arial" w:hAnsi="Arial" w:cs="Arial"/>
                <w:bCs/>
                <w:sz w:val="22"/>
                <w:szCs w:val="22"/>
              </w:rPr>
              <w:t xml:space="preserve"> a přes upozornění Vlastníka chybu ne</w:t>
            </w:r>
            <w:r w:rsidR="005576E2">
              <w:rPr>
                <w:rFonts w:ascii="Arial" w:hAnsi="Arial" w:cs="Arial"/>
                <w:bCs/>
                <w:sz w:val="22"/>
                <w:szCs w:val="22"/>
              </w:rPr>
              <w:t>o</w:t>
            </w:r>
            <w:r w:rsidR="00335B26">
              <w:rPr>
                <w:rFonts w:ascii="Arial" w:hAnsi="Arial" w:cs="Arial"/>
                <w:bCs/>
                <w:sz w:val="22"/>
                <w:szCs w:val="22"/>
              </w:rPr>
              <w:t>dstranil ani v přiměřené lhůtě poskytnuté Vlastníkem</w:t>
            </w:r>
            <w:r w:rsidR="0030000A" w:rsidRPr="0030000A">
              <w:rPr>
                <w:rFonts w:ascii="Arial" w:hAnsi="Arial" w:cs="Arial"/>
                <w:bCs/>
                <w:sz w:val="22"/>
                <w:szCs w:val="22"/>
              </w:rPr>
              <w:t>.</w:t>
            </w:r>
          </w:p>
        </w:tc>
      </w:tr>
      <w:tr w:rsidR="00867D46" w:rsidRPr="006B5C12" w:rsidTr="00346EA5">
        <w:tc>
          <w:tcPr>
            <w:tcW w:w="2136" w:type="dxa"/>
          </w:tcPr>
          <w:p w:rsidR="00867D46" w:rsidRPr="006B5C12" w:rsidRDefault="00867D46" w:rsidP="00CC7A2D">
            <w:pPr>
              <w:widowControl w:val="0"/>
              <w:jc w:val="both"/>
              <w:rPr>
                <w:rFonts w:ascii="Arial" w:hAnsi="Arial" w:cs="Arial"/>
                <w:b/>
              </w:rPr>
            </w:pPr>
            <w:r w:rsidRPr="006B5C12">
              <w:rPr>
                <w:rFonts w:ascii="Arial" w:hAnsi="Arial" w:cs="Arial"/>
                <w:b/>
                <w:sz w:val="22"/>
                <w:szCs w:val="22"/>
              </w:rPr>
              <w:t xml:space="preserve">Plán </w:t>
            </w:r>
            <w:r>
              <w:rPr>
                <w:rFonts w:ascii="Arial" w:hAnsi="Arial" w:cs="Arial"/>
                <w:b/>
                <w:sz w:val="22"/>
                <w:szCs w:val="22"/>
              </w:rPr>
              <w:t>o</w:t>
            </w:r>
            <w:r w:rsidRPr="006B5C12">
              <w:rPr>
                <w:rFonts w:ascii="Arial" w:hAnsi="Arial" w:cs="Arial"/>
                <w:b/>
                <w:sz w:val="22"/>
                <w:szCs w:val="22"/>
              </w:rPr>
              <w:t>bnovy</w:t>
            </w:r>
          </w:p>
        </w:tc>
        <w:tc>
          <w:tcPr>
            <w:tcW w:w="7152" w:type="dxa"/>
          </w:tcPr>
          <w:p w:rsidR="00867D46" w:rsidRPr="006B5C12" w:rsidRDefault="00867D46" w:rsidP="00CC7A2D">
            <w:pPr>
              <w:widowControl w:val="0"/>
              <w:jc w:val="both"/>
              <w:rPr>
                <w:rFonts w:ascii="Arial" w:hAnsi="Arial" w:cs="Arial"/>
              </w:rPr>
            </w:pPr>
            <w:r w:rsidRPr="006B5C12">
              <w:rPr>
                <w:rFonts w:ascii="Arial" w:hAnsi="Arial" w:cs="Arial"/>
                <w:sz w:val="22"/>
                <w:szCs w:val="22"/>
              </w:rPr>
              <w:t>Soupis plánovaných činností spočívajících v Obnově Vodohospodářského majetku v konkrétním kalendářním roce</w:t>
            </w:r>
            <w:r>
              <w:rPr>
                <w:rFonts w:ascii="Arial" w:hAnsi="Arial" w:cs="Arial"/>
                <w:sz w:val="22"/>
                <w:szCs w:val="22"/>
              </w:rPr>
              <w:t>.</w:t>
            </w:r>
            <w:r w:rsidRPr="006B5C12">
              <w:rPr>
                <w:rFonts w:ascii="Arial" w:hAnsi="Arial" w:cs="Arial"/>
                <w:sz w:val="22"/>
                <w:szCs w:val="22"/>
              </w:rPr>
              <w:t xml:space="preserve"> Plán </w:t>
            </w:r>
            <w:r>
              <w:rPr>
                <w:rFonts w:ascii="Arial" w:hAnsi="Arial" w:cs="Arial"/>
                <w:sz w:val="22"/>
                <w:szCs w:val="22"/>
              </w:rPr>
              <w:t>o</w:t>
            </w:r>
            <w:r w:rsidRPr="006B5C12">
              <w:rPr>
                <w:rFonts w:ascii="Arial" w:hAnsi="Arial" w:cs="Arial"/>
                <w:sz w:val="22"/>
                <w:szCs w:val="22"/>
              </w:rPr>
              <w:t xml:space="preserve">bnovy sestavuje </w:t>
            </w:r>
            <w:r>
              <w:rPr>
                <w:rFonts w:ascii="Arial" w:hAnsi="Arial" w:cs="Arial"/>
                <w:sz w:val="22"/>
                <w:szCs w:val="22"/>
              </w:rPr>
              <w:t>Vlastník</w:t>
            </w:r>
            <w:r w:rsidRPr="006B5C12">
              <w:rPr>
                <w:rFonts w:ascii="Arial" w:hAnsi="Arial" w:cs="Arial"/>
                <w:sz w:val="22"/>
                <w:szCs w:val="22"/>
              </w:rPr>
              <w:t>.</w:t>
            </w:r>
          </w:p>
        </w:tc>
      </w:tr>
      <w:tr w:rsidR="00867D46" w:rsidRPr="005576E2" w:rsidTr="00346EA5">
        <w:tc>
          <w:tcPr>
            <w:tcW w:w="2136" w:type="dxa"/>
          </w:tcPr>
          <w:p w:rsidR="00867D46" w:rsidRPr="005576E2" w:rsidRDefault="00221D64" w:rsidP="00CC7A2D">
            <w:pPr>
              <w:widowControl w:val="0"/>
              <w:tabs>
                <w:tab w:val="center" w:pos="4536"/>
                <w:tab w:val="right" w:pos="9072"/>
              </w:tabs>
              <w:rPr>
                <w:rFonts w:ascii="Arial" w:hAnsi="Arial" w:cs="Arial"/>
                <w:b/>
              </w:rPr>
            </w:pPr>
            <w:r w:rsidRPr="005576E2">
              <w:rPr>
                <w:rFonts w:ascii="Arial" w:hAnsi="Arial" w:cs="Arial"/>
                <w:b/>
                <w:sz w:val="22"/>
                <w:szCs w:val="22"/>
              </w:rPr>
              <w:t>Kvalifikovaná změna předpisů</w:t>
            </w:r>
          </w:p>
        </w:tc>
        <w:tc>
          <w:tcPr>
            <w:tcW w:w="7152" w:type="dxa"/>
          </w:tcPr>
          <w:p w:rsidR="00867D46" w:rsidRPr="005576E2" w:rsidRDefault="00867D46" w:rsidP="00F349DD">
            <w:pPr>
              <w:widowControl w:val="0"/>
              <w:jc w:val="both"/>
              <w:rPr>
                <w:rFonts w:ascii="Arial" w:hAnsi="Arial" w:cs="Arial"/>
              </w:rPr>
            </w:pPr>
            <w:r w:rsidRPr="005576E2">
              <w:rPr>
                <w:rFonts w:ascii="Arial" w:hAnsi="Arial" w:cs="Arial"/>
                <w:sz w:val="22"/>
                <w:szCs w:val="22"/>
              </w:rPr>
              <w:t>Změna závazných předpisů, v důsledku které musí být v době platnosti Koncesní smlouvy učiněny jakékoliv Investice nebo Technické zhodnocení, nebo dochází k nezbytnému navýšení provozních nákladů</w:t>
            </w:r>
            <w:r w:rsidR="00F349DD">
              <w:rPr>
                <w:rFonts w:ascii="Arial" w:hAnsi="Arial" w:cs="Arial"/>
                <w:sz w:val="22"/>
                <w:szCs w:val="22"/>
              </w:rPr>
              <w:t xml:space="preserve"> nebo nedosažení výnosů </w:t>
            </w:r>
            <w:bookmarkStart w:id="3" w:name="_GoBack"/>
            <w:bookmarkEnd w:id="3"/>
            <w:r w:rsidRPr="005576E2">
              <w:rPr>
                <w:rFonts w:ascii="Arial" w:hAnsi="Arial" w:cs="Arial"/>
                <w:sz w:val="22"/>
                <w:szCs w:val="22"/>
              </w:rPr>
              <w:t>Provozovatele, se snahou vyhýbat se navýšení těchto nákladů.</w:t>
            </w:r>
          </w:p>
        </w:tc>
      </w:tr>
      <w:tr w:rsidR="00867D46" w:rsidRPr="006B5C12" w:rsidTr="00346EA5">
        <w:tc>
          <w:tcPr>
            <w:tcW w:w="2136" w:type="dxa"/>
          </w:tcPr>
          <w:p w:rsidR="00867D46" w:rsidRPr="005576E2" w:rsidRDefault="00221D64" w:rsidP="00CC7A2D">
            <w:pPr>
              <w:widowControl w:val="0"/>
              <w:tabs>
                <w:tab w:val="center" w:pos="4536"/>
                <w:tab w:val="right" w:pos="9072"/>
              </w:tabs>
              <w:rPr>
                <w:rFonts w:ascii="Arial" w:hAnsi="Arial" w:cs="Arial"/>
                <w:b/>
              </w:rPr>
            </w:pPr>
            <w:r w:rsidRPr="005576E2">
              <w:rPr>
                <w:rFonts w:ascii="Arial" w:hAnsi="Arial" w:cs="Arial"/>
                <w:b/>
                <w:sz w:val="22"/>
                <w:szCs w:val="22"/>
              </w:rPr>
              <w:t>Obecná změna předpisů</w:t>
            </w:r>
          </w:p>
        </w:tc>
        <w:tc>
          <w:tcPr>
            <w:tcW w:w="7152" w:type="dxa"/>
          </w:tcPr>
          <w:p w:rsidR="00867D46" w:rsidRPr="006B5C12" w:rsidRDefault="00867D46" w:rsidP="00CC7A2D">
            <w:pPr>
              <w:widowControl w:val="0"/>
              <w:jc w:val="both"/>
              <w:rPr>
                <w:rFonts w:ascii="Arial" w:hAnsi="Arial" w:cs="Arial"/>
              </w:rPr>
            </w:pPr>
            <w:r w:rsidRPr="005576E2">
              <w:rPr>
                <w:rFonts w:ascii="Arial" w:hAnsi="Arial" w:cs="Arial"/>
                <w:sz w:val="22"/>
                <w:szCs w:val="22"/>
              </w:rPr>
              <w:t>Jakákoliv jiná změna závazných předpisů, kromě Kvalifikované změny předpisů.</w:t>
            </w:r>
          </w:p>
        </w:tc>
      </w:tr>
      <w:tr w:rsidR="00867D46" w:rsidTr="00346EA5">
        <w:tc>
          <w:tcPr>
            <w:tcW w:w="2136" w:type="dxa"/>
            <w:tcBorders>
              <w:top w:val="single" w:sz="4" w:space="0" w:color="auto"/>
              <w:left w:val="single" w:sz="4" w:space="0" w:color="auto"/>
              <w:bottom w:val="single" w:sz="4" w:space="0" w:color="auto"/>
              <w:right w:val="single" w:sz="4" w:space="0" w:color="auto"/>
            </w:tcBorders>
          </w:tcPr>
          <w:p w:rsidR="00867D46" w:rsidRPr="00867D46" w:rsidRDefault="00867D46" w:rsidP="00CC7A2D">
            <w:pPr>
              <w:widowControl w:val="0"/>
              <w:rPr>
                <w:rFonts w:ascii="Arial" w:hAnsi="Arial" w:cs="Arial"/>
                <w:b/>
                <w:sz w:val="22"/>
                <w:szCs w:val="22"/>
              </w:rPr>
            </w:pPr>
            <w:r w:rsidRPr="00867D46">
              <w:rPr>
                <w:rFonts w:ascii="Arial" w:hAnsi="Arial" w:cs="Arial"/>
                <w:b/>
                <w:sz w:val="22"/>
                <w:szCs w:val="22"/>
              </w:rPr>
              <w:t>Doba provozování</w:t>
            </w:r>
          </w:p>
        </w:tc>
        <w:tc>
          <w:tcPr>
            <w:tcW w:w="7152" w:type="dxa"/>
            <w:tcBorders>
              <w:top w:val="single" w:sz="4" w:space="0" w:color="auto"/>
              <w:left w:val="single" w:sz="4" w:space="0" w:color="auto"/>
              <w:bottom w:val="single" w:sz="4" w:space="0" w:color="auto"/>
              <w:right w:val="single" w:sz="4" w:space="0" w:color="auto"/>
            </w:tcBorders>
          </w:tcPr>
          <w:p w:rsidR="00867D46" w:rsidRPr="00867D46" w:rsidRDefault="001F2588" w:rsidP="00854101">
            <w:pPr>
              <w:widowControl w:val="0"/>
              <w:jc w:val="both"/>
              <w:rPr>
                <w:rFonts w:ascii="Arial" w:hAnsi="Arial" w:cs="Arial"/>
                <w:sz w:val="22"/>
                <w:szCs w:val="22"/>
              </w:rPr>
            </w:pPr>
            <w:r>
              <w:rPr>
                <w:rFonts w:ascii="Arial" w:hAnsi="Arial" w:cs="Arial"/>
                <w:sz w:val="22"/>
                <w:szCs w:val="22"/>
              </w:rPr>
              <w:t>O</w:t>
            </w:r>
            <w:r w:rsidR="00867D46" w:rsidRPr="00867D46">
              <w:rPr>
                <w:rFonts w:ascii="Arial" w:hAnsi="Arial" w:cs="Arial"/>
                <w:sz w:val="22"/>
                <w:szCs w:val="22"/>
              </w:rPr>
              <w:t xml:space="preserve">bdobí,po které je Provozovatel povinen </w:t>
            </w:r>
            <w:r>
              <w:rPr>
                <w:rFonts w:ascii="Arial" w:hAnsi="Arial" w:cs="Arial"/>
                <w:sz w:val="22"/>
                <w:szCs w:val="22"/>
              </w:rPr>
              <w:t>p</w:t>
            </w:r>
            <w:r w:rsidRPr="00867D46">
              <w:rPr>
                <w:rFonts w:ascii="Arial" w:hAnsi="Arial" w:cs="Arial"/>
                <w:sz w:val="22"/>
                <w:szCs w:val="22"/>
              </w:rPr>
              <w:t xml:space="preserve">rovozovat </w:t>
            </w:r>
            <w:r w:rsidR="00551BFE">
              <w:rPr>
                <w:rFonts w:ascii="Arial" w:hAnsi="Arial" w:cs="Arial"/>
                <w:sz w:val="22"/>
                <w:szCs w:val="22"/>
              </w:rPr>
              <w:t>Vodohospodářský majetek</w:t>
            </w:r>
            <w:r w:rsidR="00867D46" w:rsidRPr="00867D46">
              <w:rPr>
                <w:rFonts w:ascii="Arial" w:hAnsi="Arial" w:cs="Arial"/>
                <w:sz w:val="22"/>
                <w:szCs w:val="22"/>
              </w:rPr>
              <w:t xml:space="preserve"> </w:t>
            </w:r>
            <w:r w:rsidR="00854101">
              <w:rPr>
                <w:rFonts w:ascii="Arial" w:hAnsi="Arial" w:cs="Arial"/>
                <w:sz w:val="22"/>
                <w:szCs w:val="22"/>
              </w:rPr>
              <w:t xml:space="preserve">a Ostatní vodohospodářský majetek </w:t>
            </w:r>
            <w:r w:rsidR="00867D46" w:rsidRPr="00867D46">
              <w:rPr>
                <w:rFonts w:ascii="Arial" w:hAnsi="Arial" w:cs="Arial"/>
                <w:sz w:val="22"/>
                <w:szCs w:val="22"/>
              </w:rPr>
              <w:t xml:space="preserve">podle této Smlouvy a obě Smluvní </w:t>
            </w:r>
            <w:r>
              <w:rPr>
                <w:rFonts w:ascii="Arial" w:hAnsi="Arial" w:cs="Arial"/>
                <w:sz w:val="22"/>
                <w:szCs w:val="22"/>
              </w:rPr>
              <w:t>s</w:t>
            </w:r>
            <w:r w:rsidRPr="00867D46">
              <w:rPr>
                <w:rFonts w:ascii="Arial" w:hAnsi="Arial" w:cs="Arial"/>
                <w:sz w:val="22"/>
                <w:szCs w:val="22"/>
              </w:rPr>
              <w:t xml:space="preserve">trany </w:t>
            </w:r>
            <w:r w:rsidR="00867D46" w:rsidRPr="00867D46">
              <w:rPr>
                <w:rFonts w:ascii="Arial" w:hAnsi="Arial" w:cs="Arial"/>
                <w:sz w:val="22"/>
                <w:szCs w:val="22"/>
              </w:rPr>
              <w:t xml:space="preserve">plnit ostatní povinnosti stanovené Smlouvou týkající se </w:t>
            </w:r>
            <w:r>
              <w:rPr>
                <w:rFonts w:ascii="Arial" w:hAnsi="Arial" w:cs="Arial"/>
                <w:sz w:val="22"/>
                <w:szCs w:val="22"/>
              </w:rPr>
              <w:t>p</w:t>
            </w:r>
            <w:r w:rsidRPr="00867D46">
              <w:rPr>
                <w:rFonts w:ascii="Arial" w:hAnsi="Arial" w:cs="Arial"/>
                <w:sz w:val="22"/>
                <w:szCs w:val="22"/>
              </w:rPr>
              <w:t xml:space="preserve">rovozování </w:t>
            </w:r>
            <w:r w:rsidR="00867D46" w:rsidRPr="00867D46">
              <w:rPr>
                <w:rFonts w:ascii="Arial" w:hAnsi="Arial" w:cs="Arial"/>
                <w:sz w:val="22"/>
                <w:szCs w:val="22"/>
              </w:rPr>
              <w:t xml:space="preserve">a které začíná </w:t>
            </w:r>
            <w:r>
              <w:rPr>
                <w:rFonts w:ascii="Arial" w:hAnsi="Arial" w:cs="Arial"/>
                <w:sz w:val="22"/>
                <w:szCs w:val="22"/>
              </w:rPr>
              <w:t>d</w:t>
            </w:r>
            <w:r w:rsidRPr="00867D46">
              <w:rPr>
                <w:rFonts w:ascii="Arial" w:hAnsi="Arial" w:cs="Arial"/>
                <w:sz w:val="22"/>
                <w:szCs w:val="22"/>
              </w:rPr>
              <w:t xml:space="preserve">nem </w:t>
            </w:r>
            <w:r>
              <w:rPr>
                <w:rFonts w:ascii="Arial" w:hAnsi="Arial" w:cs="Arial"/>
                <w:sz w:val="22"/>
                <w:szCs w:val="22"/>
              </w:rPr>
              <w:t>z</w:t>
            </w:r>
            <w:r w:rsidRPr="00867D46">
              <w:rPr>
                <w:rFonts w:ascii="Arial" w:hAnsi="Arial" w:cs="Arial"/>
                <w:sz w:val="22"/>
                <w:szCs w:val="22"/>
              </w:rPr>
              <w:t xml:space="preserve">ahájení </w:t>
            </w:r>
            <w:r>
              <w:rPr>
                <w:rFonts w:ascii="Arial" w:hAnsi="Arial" w:cs="Arial"/>
                <w:sz w:val="22"/>
                <w:szCs w:val="22"/>
              </w:rPr>
              <w:t>p</w:t>
            </w:r>
            <w:r w:rsidRPr="00867D46">
              <w:rPr>
                <w:rFonts w:ascii="Arial" w:hAnsi="Arial" w:cs="Arial"/>
                <w:sz w:val="22"/>
                <w:szCs w:val="22"/>
              </w:rPr>
              <w:t xml:space="preserve">rovozování </w:t>
            </w:r>
            <w:r w:rsidR="00867D46" w:rsidRPr="00867D46">
              <w:rPr>
                <w:rFonts w:ascii="Arial" w:hAnsi="Arial" w:cs="Arial"/>
                <w:sz w:val="22"/>
                <w:szCs w:val="22"/>
              </w:rPr>
              <w:t xml:space="preserve">a končí </w:t>
            </w:r>
            <w:r>
              <w:rPr>
                <w:rFonts w:ascii="Arial" w:hAnsi="Arial" w:cs="Arial"/>
                <w:sz w:val="22"/>
                <w:szCs w:val="22"/>
              </w:rPr>
              <w:t>d</w:t>
            </w:r>
            <w:r w:rsidRPr="00867D46">
              <w:rPr>
                <w:rFonts w:ascii="Arial" w:hAnsi="Arial" w:cs="Arial"/>
                <w:sz w:val="22"/>
                <w:szCs w:val="22"/>
              </w:rPr>
              <w:t xml:space="preserve">nem </w:t>
            </w:r>
            <w:r>
              <w:rPr>
                <w:rFonts w:ascii="Arial" w:hAnsi="Arial" w:cs="Arial"/>
                <w:sz w:val="22"/>
                <w:szCs w:val="22"/>
              </w:rPr>
              <w:t>s</w:t>
            </w:r>
            <w:r w:rsidRPr="00867D46">
              <w:rPr>
                <w:rFonts w:ascii="Arial" w:hAnsi="Arial" w:cs="Arial"/>
                <w:sz w:val="22"/>
                <w:szCs w:val="22"/>
              </w:rPr>
              <w:t>končení</w:t>
            </w:r>
            <w:r w:rsidR="00867D46" w:rsidRPr="00867D46">
              <w:rPr>
                <w:rFonts w:ascii="Arial" w:hAnsi="Arial" w:cs="Arial"/>
                <w:sz w:val="22"/>
                <w:szCs w:val="22"/>
              </w:rPr>
              <w:t>.</w:t>
            </w:r>
          </w:p>
        </w:tc>
      </w:tr>
      <w:tr w:rsidR="00867D46" w:rsidTr="00346EA5">
        <w:tc>
          <w:tcPr>
            <w:tcW w:w="2136" w:type="dxa"/>
            <w:tcBorders>
              <w:top w:val="single" w:sz="4" w:space="0" w:color="auto"/>
              <w:left w:val="single" w:sz="4" w:space="0" w:color="auto"/>
              <w:bottom w:val="single" w:sz="4" w:space="0" w:color="auto"/>
              <w:right w:val="single" w:sz="4" w:space="0" w:color="auto"/>
            </w:tcBorders>
          </w:tcPr>
          <w:p w:rsidR="00867D46" w:rsidRPr="00867D46" w:rsidRDefault="00087B72" w:rsidP="00CC7A2D">
            <w:pPr>
              <w:widowControl w:val="0"/>
              <w:rPr>
                <w:rFonts w:ascii="Arial" w:hAnsi="Arial" w:cs="Arial"/>
                <w:b/>
                <w:sz w:val="22"/>
                <w:szCs w:val="22"/>
              </w:rPr>
            </w:pPr>
            <w:r w:rsidRPr="00867D46">
              <w:rPr>
                <w:rFonts w:ascii="Arial" w:hAnsi="Arial" w:cs="Arial"/>
                <w:b/>
                <w:sz w:val="22"/>
                <w:szCs w:val="22"/>
              </w:rPr>
              <w:t>D</w:t>
            </w:r>
            <w:r>
              <w:rPr>
                <w:rFonts w:ascii="Arial" w:hAnsi="Arial" w:cs="Arial"/>
                <w:b/>
                <w:sz w:val="22"/>
                <w:szCs w:val="22"/>
              </w:rPr>
              <w:t>en</w:t>
            </w:r>
            <w:r w:rsidRPr="00867D46">
              <w:rPr>
                <w:rFonts w:ascii="Arial" w:hAnsi="Arial" w:cs="Arial"/>
                <w:b/>
                <w:sz w:val="22"/>
                <w:szCs w:val="22"/>
              </w:rPr>
              <w:t xml:space="preserve"> </w:t>
            </w:r>
            <w:r w:rsidR="00867D46" w:rsidRPr="00867D46">
              <w:rPr>
                <w:rFonts w:ascii="Arial" w:hAnsi="Arial" w:cs="Arial"/>
                <w:b/>
                <w:sz w:val="22"/>
                <w:szCs w:val="22"/>
              </w:rPr>
              <w:t>vypořádání</w:t>
            </w:r>
          </w:p>
        </w:tc>
        <w:tc>
          <w:tcPr>
            <w:tcW w:w="7152" w:type="dxa"/>
            <w:tcBorders>
              <w:top w:val="single" w:sz="4" w:space="0" w:color="auto"/>
              <w:left w:val="single" w:sz="4" w:space="0" w:color="auto"/>
              <w:bottom w:val="single" w:sz="4" w:space="0" w:color="auto"/>
              <w:right w:val="single" w:sz="4" w:space="0" w:color="auto"/>
            </w:tcBorders>
          </w:tcPr>
          <w:p w:rsidR="00867D46" w:rsidRPr="00867D46" w:rsidRDefault="001E27FE" w:rsidP="00CC7A2D">
            <w:pPr>
              <w:widowControl w:val="0"/>
              <w:jc w:val="both"/>
              <w:rPr>
                <w:rFonts w:ascii="Arial" w:hAnsi="Arial" w:cs="Arial"/>
                <w:sz w:val="22"/>
                <w:szCs w:val="22"/>
              </w:rPr>
            </w:pPr>
            <w:r>
              <w:rPr>
                <w:rFonts w:ascii="Arial" w:hAnsi="Arial" w:cs="Arial"/>
                <w:sz w:val="22"/>
                <w:szCs w:val="22"/>
              </w:rPr>
              <w:t>D</w:t>
            </w:r>
            <w:r w:rsidR="00867D46" w:rsidRPr="00867D46">
              <w:rPr>
                <w:rFonts w:ascii="Arial" w:hAnsi="Arial" w:cs="Arial"/>
                <w:sz w:val="22"/>
                <w:szCs w:val="22"/>
              </w:rPr>
              <w:t xml:space="preserve">en, kdy mezi Smluvními </w:t>
            </w:r>
            <w:r w:rsidR="00B73887">
              <w:rPr>
                <w:rFonts w:ascii="Arial" w:hAnsi="Arial" w:cs="Arial"/>
                <w:sz w:val="22"/>
                <w:szCs w:val="22"/>
              </w:rPr>
              <w:t>s</w:t>
            </w:r>
            <w:r w:rsidR="00B73887" w:rsidRPr="00867D46">
              <w:rPr>
                <w:rFonts w:ascii="Arial" w:hAnsi="Arial" w:cs="Arial"/>
                <w:sz w:val="22"/>
                <w:szCs w:val="22"/>
              </w:rPr>
              <w:t xml:space="preserve">tranami </w:t>
            </w:r>
            <w:r w:rsidR="00867D46" w:rsidRPr="00867D46">
              <w:rPr>
                <w:rFonts w:ascii="Arial" w:hAnsi="Arial" w:cs="Arial"/>
                <w:sz w:val="22"/>
                <w:szCs w:val="22"/>
              </w:rPr>
              <w:t xml:space="preserve">nebudou existovat žádné existující spory či nevypořádaná práva či povinnosti vyplývající z této Smlouvy, nejdříve však 1 (slovy: jeden) rok po dni skončení povinnosti provozování Provozovatelem, nebude-li mezi Smluvními </w:t>
            </w:r>
            <w:r w:rsidR="00B73887">
              <w:rPr>
                <w:rFonts w:ascii="Arial" w:hAnsi="Arial" w:cs="Arial"/>
                <w:sz w:val="22"/>
                <w:szCs w:val="22"/>
              </w:rPr>
              <w:t>s</w:t>
            </w:r>
            <w:r w:rsidR="00B73887" w:rsidRPr="00867D46">
              <w:rPr>
                <w:rFonts w:ascii="Arial" w:hAnsi="Arial" w:cs="Arial"/>
                <w:sz w:val="22"/>
                <w:szCs w:val="22"/>
              </w:rPr>
              <w:t xml:space="preserve">tranami </w:t>
            </w:r>
            <w:r w:rsidR="00867D46" w:rsidRPr="00867D46">
              <w:rPr>
                <w:rFonts w:ascii="Arial" w:hAnsi="Arial" w:cs="Arial"/>
                <w:sz w:val="22"/>
                <w:szCs w:val="22"/>
              </w:rPr>
              <w:t>písemně dohodnuto jinak.</w:t>
            </w:r>
          </w:p>
        </w:tc>
      </w:tr>
      <w:tr w:rsidR="00867D46" w:rsidRPr="00184098" w:rsidTr="00346EA5">
        <w:tc>
          <w:tcPr>
            <w:tcW w:w="2136" w:type="dxa"/>
            <w:tcBorders>
              <w:top w:val="single" w:sz="4" w:space="0" w:color="auto"/>
              <w:left w:val="single" w:sz="4" w:space="0" w:color="auto"/>
              <w:bottom w:val="single" w:sz="4" w:space="0" w:color="auto"/>
              <w:right w:val="single" w:sz="4" w:space="0" w:color="auto"/>
            </w:tcBorders>
          </w:tcPr>
          <w:p w:rsidR="00867D46" w:rsidRPr="00867D46" w:rsidRDefault="00867D46" w:rsidP="00CC7A2D">
            <w:pPr>
              <w:widowControl w:val="0"/>
              <w:rPr>
                <w:rFonts w:ascii="Arial" w:hAnsi="Arial" w:cs="Arial"/>
                <w:b/>
                <w:sz w:val="22"/>
                <w:szCs w:val="22"/>
              </w:rPr>
            </w:pPr>
            <w:r w:rsidRPr="00867D46">
              <w:rPr>
                <w:rFonts w:ascii="Arial" w:hAnsi="Arial" w:cs="Arial"/>
                <w:b/>
                <w:sz w:val="22"/>
                <w:szCs w:val="22"/>
              </w:rPr>
              <w:t>Zavedená odborná praxe</w:t>
            </w:r>
          </w:p>
        </w:tc>
        <w:tc>
          <w:tcPr>
            <w:tcW w:w="7152" w:type="dxa"/>
            <w:tcBorders>
              <w:top w:val="single" w:sz="4" w:space="0" w:color="auto"/>
              <w:left w:val="single" w:sz="4" w:space="0" w:color="auto"/>
              <w:bottom w:val="single" w:sz="4" w:space="0" w:color="auto"/>
              <w:right w:val="single" w:sz="4" w:space="0" w:color="auto"/>
            </w:tcBorders>
          </w:tcPr>
          <w:p w:rsidR="00867D46" w:rsidRPr="00867D46" w:rsidRDefault="00B332C3" w:rsidP="00CC7A2D">
            <w:pPr>
              <w:widowControl w:val="0"/>
              <w:jc w:val="both"/>
              <w:rPr>
                <w:rFonts w:ascii="Arial" w:hAnsi="Arial" w:cs="Arial"/>
                <w:sz w:val="22"/>
                <w:szCs w:val="22"/>
              </w:rPr>
            </w:pPr>
            <w:r>
              <w:rPr>
                <w:rFonts w:ascii="Arial" w:hAnsi="Arial" w:cs="Arial"/>
                <w:sz w:val="22"/>
                <w:szCs w:val="22"/>
              </w:rPr>
              <w:t>P</w:t>
            </w:r>
            <w:r w:rsidR="00867D46" w:rsidRPr="00867D46">
              <w:rPr>
                <w:rFonts w:ascii="Arial" w:hAnsi="Arial" w:cs="Arial"/>
                <w:sz w:val="22"/>
                <w:szCs w:val="22"/>
              </w:rPr>
              <w:t>oužití standardů, postupů, metod a procedur, které jsou v souladu s</w:t>
            </w:r>
            <w:r w:rsidR="00553307">
              <w:rPr>
                <w:rFonts w:ascii="Arial" w:hAnsi="Arial" w:cs="Arial"/>
                <w:sz w:val="22"/>
                <w:szCs w:val="22"/>
              </w:rPr>
              <w:t>e Z</w:t>
            </w:r>
            <w:r w:rsidR="00D17150">
              <w:rPr>
                <w:rFonts w:ascii="Arial" w:hAnsi="Arial" w:cs="Arial"/>
                <w:sz w:val="22"/>
                <w:szCs w:val="22"/>
              </w:rPr>
              <w:t>ávaznými předpisy</w:t>
            </w:r>
            <w:r w:rsidR="00867D46" w:rsidRPr="00867D46">
              <w:rPr>
                <w:rFonts w:ascii="Arial" w:hAnsi="Arial" w:cs="Arial"/>
                <w:sz w:val="22"/>
                <w:szCs w:val="22"/>
              </w:rPr>
              <w:t xml:space="preserve"> a vynaložení takového stupně dovedností, péče, pečlivosti, opatrnosti a předvídavosti, která by byla běžně a rozumně očekávána od odborně kvalifikované, schopné a zkušené osoby zabývající se příslušnou činností za stejných nebo podobných podmínek, včetně použití obecně rozšířených standardů, postupů, metod a procedur.</w:t>
            </w:r>
          </w:p>
        </w:tc>
      </w:tr>
      <w:tr w:rsidR="002755C7" w:rsidRPr="00184098" w:rsidTr="00346EA5">
        <w:tc>
          <w:tcPr>
            <w:tcW w:w="2136" w:type="dxa"/>
            <w:tcBorders>
              <w:top w:val="single" w:sz="4" w:space="0" w:color="auto"/>
              <w:left w:val="single" w:sz="4" w:space="0" w:color="auto"/>
              <w:bottom w:val="single" w:sz="4" w:space="0" w:color="auto"/>
              <w:right w:val="single" w:sz="4" w:space="0" w:color="auto"/>
            </w:tcBorders>
          </w:tcPr>
          <w:p w:rsidR="002755C7" w:rsidRPr="005576E2" w:rsidRDefault="002755C7" w:rsidP="00CC7A2D">
            <w:pPr>
              <w:widowControl w:val="0"/>
              <w:rPr>
                <w:rFonts w:ascii="Arial" w:hAnsi="Arial" w:cs="Arial"/>
                <w:b/>
                <w:sz w:val="22"/>
                <w:szCs w:val="22"/>
              </w:rPr>
            </w:pPr>
            <w:r w:rsidRPr="005576E2">
              <w:rPr>
                <w:rFonts w:ascii="Arial" w:hAnsi="Arial" w:cs="Arial"/>
                <w:b/>
                <w:sz w:val="22"/>
                <w:szCs w:val="22"/>
              </w:rPr>
              <w:t>Závazné předpisy</w:t>
            </w:r>
          </w:p>
        </w:tc>
        <w:tc>
          <w:tcPr>
            <w:tcW w:w="7152" w:type="dxa"/>
            <w:tcBorders>
              <w:top w:val="single" w:sz="4" w:space="0" w:color="auto"/>
              <w:left w:val="single" w:sz="4" w:space="0" w:color="auto"/>
              <w:bottom w:val="single" w:sz="4" w:space="0" w:color="auto"/>
              <w:right w:val="single" w:sz="4" w:space="0" w:color="auto"/>
            </w:tcBorders>
          </w:tcPr>
          <w:p w:rsidR="006E0C1F" w:rsidRPr="005576E2" w:rsidRDefault="0027790D" w:rsidP="00CC7A2D">
            <w:pPr>
              <w:widowControl w:val="0"/>
              <w:rPr>
                <w:rFonts w:ascii="Arial" w:hAnsi="Arial"/>
                <w:sz w:val="22"/>
                <w:szCs w:val="22"/>
              </w:rPr>
            </w:pPr>
            <w:r w:rsidRPr="005576E2">
              <w:rPr>
                <w:rFonts w:ascii="Arial" w:hAnsi="Arial"/>
                <w:sz w:val="22"/>
                <w:szCs w:val="22"/>
              </w:rPr>
              <w:t>znamen</w:t>
            </w:r>
            <w:r w:rsidRPr="005576E2">
              <w:rPr>
                <w:rFonts w:ascii="Arial" w:hAnsi="Arial" w:cs="Arial"/>
                <w:sz w:val="22"/>
                <w:szCs w:val="22"/>
              </w:rPr>
              <w:t>á</w:t>
            </w:r>
            <w:r w:rsidRPr="005576E2">
              <w:rPr>
                <w:rFonts w:ascii="Arial" w:hAnsi="Arial"/>
                <w:sz w:val="22"/>
                <w:szCs w:val="22"/>
              </w:rPr>
              <w:t>:</w:t>
            </w:r>
          </w:p>
          <w:p w:rsidR="006E0C1F" w:rsidRPr="005576E2" w:rsidRDefault="0027790D" w:rsidP="00CC7A2D">
            <w:pPr>
              <w:pStyle w:val="DefiniceL1"/>
              <w:widowControl w:val="0"/>
              <w:numPr>
                <w:ilvl w:val="0"/>
                <w:numId w:val="16"/>
              </w:numPr>
              <w:spacing w:after="0"/>
              <w:ind w:left="352" w:hanging="352"/>
              <w:rPr>
                <w:rFonts w:ascii="Helvetica" w:hAnsi="Helvetica" w:cs="Arial"/>
                <w:sz w:val="22"/>
                <w:szCs w:val="22"/>
              </w:rPr>
            </w:pPr>
            <w:r w:rsidRPr="005576E2">
              <w:rPr>
                <w:rFonts w:ascii="Helvetica" w:hAnsi="Helvetica" w:cs="Arial"/>
                <w:sz w:val="22"/>
                <w:szCs w:val="22"/>
              </w:rPr>
              <w:t>právní předpisy právního řádu České republiky;</w:t>
            </w:r>
          </w:p>
          <w:p w:rsidR="006E0C1F" w:rsidRPr="005576E2" w:rsidRDefault="0027790D" w:rsidP="00CC7A2D">
            <w:pPr>
              <w:pStyle w:val="DefiniceL1"/>
              <w:widowControl w:val="0"/>
              <w:numPr>
                <w:ilvl w:val="0"/>
                <w:numId w:val="16"/>
              </w:numPr>
              <w:spacing w:after="0"/>
              <w:ind w:left="352" w:hanging="352"/>
              <w:rPr>
                <w:rFonts w:ascii="Helvetica" w:hAnsi="Helvetica" w:cs="Arial"/>
                <w:sz w:val="22"/>
                <w:szCs w:val="22"/>
              </w:rPr>
            </w:pPr>
            <w:r w:rsidRPr="005576E2">
              <w:rPr>
                <w:rFonts w:ascii="Helvetica" w:hAnsi="Helvetica" w:cs="Arial"/>
                <w:sz w:val="22"/>
                <w:szCs w:val="22"/>
              </w:rPr>
              <w:t xml:space="preserve">příslušné právně závazné pokyny, rozhodnutí, </w:t>
            </w:r>
            <w:r w:rsidR="00335B26" w:rsidRPr="005576E2">
              <w:rPr>
                <w:rFonts w:ascii="Helvetica" w:hAnsi="Helvetica" w:cs="Arial"/>
                <w:sz w:val="22"/>
                <w:szCs w:val="22"/>
              </w:rPr>
              <w:t>povolení</w:t>
            </w:r>
            <w:r w:rsidRPr="005576E2">
              <w:rPr>
                <w:rFonts w:ascii="Helvetica" w:hAnsi="Helvetica" w:cs="Arial"/>
                <w:sz w:val="22"/>
                <w:szCs w:val="22"/>
              </w:rPr>
              <w:t xml:space="preserve">, </w:t>
            </w:r>
            <w:r w:rsidR="00221D64" w:rsidRPr="005576E2">
              <w:rPr>
                <w:rFonts w:ascii="Helvetica" w:hAnsi="Helvetica" w:cs="Arial" w:hint="eastAsia"/>
                <w:sz w:val="22"/>
                <w:szCs w:val="22"/>
              </w:rPr>
              <w:t>Č</w:t>
            </w:r>
            <w:r w:rsidR="00221D64" w:rsidRPr="005576E2">
              <w:rPr>
                <w:rFonts w:ascii="Helvetica" w:hAnsi="Helvetica" w:cs="Arial"/>
                <w:sz w:val="22"/>
                <w:szCs w:val="22"/>
              </w:rPr>
              <w:t>SN Normy, metodiky</w:t>
            </w:r>
            <w:r w:rsidRPr="005576E2">
              <w:rPr>
                <w:rFonts w:ascii="Helvetica" w:hAnsi="Helvetica" w:cs="Arial"/>
                <w:sz w:val="22"/>
                <w:szCs w:val="22"/>
              </w:rPr>
              <w:t xml:space="preserve"> a jiné předpisy, kterými je Vlastník a/nebo Provozovatel vázán; a</w:t>
            </w:r>
          </w:p>
          <w:p w:rsidR="006E0C1F" w:rsidRPr="005576E2" w:rsidRDefault="0027790D" w:rsidP="00CC7A2D">
            <w:pPr>
              <w:pStyle w:val="Odstavecseseznamem"/>
              <w:widowControl w:val="0"/>
              <w:numPr>
                <w:ilvl w:val="0"/>
                <w:numId w:val="16"/>
              </w:numPr>
              <w:ind w:left="352" w:hanging="352"/>
              <w:contextualSpacing w:val="0"/>
              <w:jc w:val="both"/>
              <w:rPr>
                <w:rFonts w:ascii="Arial" w:hAnsi="Arial" w:cs="Arial"/>
                <w:sz w:val="22"/>
                <w:szCs w:val="22"/>
              </w:rPr>
            </w:pPr>
            <w:r w:rsidRPr="005576E2">
              <w:rPr>
                <w:rFonts w:ascii="Helvetica" w:hAnsi="Helvetica" w:cs="Arial"/>
                <w:sz w:val="22"/>
                <w:szCs w:val="22"/>
              </w:rPr>
              <w:t>jakýkoliv vynutitelný předpis Evropské Unie vztahující se k předmětu a účelu Smlouvy</w:t>
            </w:r>
            <w:r w:rsidR="002755C7" w:rsidRPr="005576E2">
              <w:rPr>
                <w:rFonts w:ascii="Helvetica" w:hAnsi="Helvetica" w:cs="Arial"/>
                <w:sz w:val="22"/>
                <w:szCs w:val="22"/>
              </w:rPr>
              <w:t>.</w:t>
            </w:r>
          </w:p>
        </w:tc>
      </w:tr>
      <w:tr w:rsidR="00745688" w:rsidRPr="00184098" w:rsidTr="00346EA5">
        <w:tc>
          <w:tcPr>
            <w:tcW w:w="2136" w:type="dxa"/>
            <w:tcBorders>
              <w:top w:val="single" w:sz="4" w:space="0" w:color="auto"/>
              <w:left w:val="single" w:sz="4" w:space="0" w:color="auto"/>
              <w:bottom w:val="single" w:sz="4" w:space="0" w:color="auto"/>
              <w:right w:val="single" w:sz="4" w:space="0" w:color="auto"/>
            </w:tcBorders>
          </w:tcPr>
          <w:p w:rsidR="00745688" w:rsidRDefault="00745688" w:rsidP="00CC7A2D">
            <w:pPr>
              <w:widowControl w:val="0"/>
              <w:rPr>
                <w:rFonts w:ascii="Arial" w:hAnsi="Arial" w:cs="Arial"/>
                <w:b/>
                <w:sz w:val="22"/>
                <w:szCs w:val="22"/>
              </w:rPr>
            </w:pPr>
            <w:r>
              <w:rPr>
                <w:rFonts w:ascii="Arial" w:hAnsi="Arial" w:cs="Arial"/>
                <w:b/>
                <w:sz w:val="22"/>
                <w:szCs w:val="22"/>
              </w:rPr>
              <w:t>Vodohospodářský majetek</w:t>
            </w:r>
          </w:p>
        </w:tc>
        <w:tc>
          <w:tcPr>
            <w:tcW w:w="7152" w:type="dxa"/>
            <w:tcBorders>
              <w:top w:val="single" w:sz="4" w:space="0" w:color="auto"/>
              <w:left w:val="single" w:sz="4" w:space="0" w:color="auto"/>
              <w:bottom w:val="single" w:sz="4" w:space="0" w:color="auto"/>
              <w:right w:val="single" w:sz="4" w:space="0" w:color="auto"/>
            </w:tcBorders>
          </w:tcPr>
          <w:p w:rsidR="00745688" w:rsidRDefault="00745688" w:rsidP="00CC7A2D">
            <w:pPr>
              <w:widowControl w:val="0"/>
              <w:jc w:val="both"/>
              <w:rPr>
                <w:rFonts w:ascii="Arial" w:hAnsi="Arial" w:cs="Arial"/>
                <w:sz w:val="22"/>
                <w:szCs w:val="22"/>
              </w:rPr>
            </w:pPr>
            <w:r w:rsidRPr="00745688">
              <w:rPr>
                <w:rFonts w:ascii="Arial" w:hAnsi="Arial" w:cs="Arial"/>
                <w:sz w:val="22"/>
                <w:szCs w:val="22"/>
              </w:rPr>
              <w:t>Vodohospodářským majetkem jsou Vodovod a Kanalizace, včetně movitých věcí, pozemků a staveb, provozně, technicky nebo jinak souvisejících s provozováním tohoto Vodovodu a této Kanalizace, vlastněné Vlastníkem a předané Provozovateli do pachtu v době platnosti Koncesní smlouvy a specifikované v její příloze či přílohách.</w:t>
            </w:r>
          </w:p>
          <w:p w:rsidR="00CC7A2D" w:rsidRPr="005F5DD9" w:rsidRDefault="00CC7A2D" w:rsidP="00CC7A2D">
            <w:pPr>
              <w:widowControl w:val="0"/>
              <w:jc w:val="both"/>
              <w:rPr>
                <w:rFonts w:ascii="Arial" w:hAnsi="Arial"/>
                <w:sz w:val="22"/>
                <w:szCs w:val="22"/>
              </w:rPr>
            </w:pPr>
          </w:p>
        </w:tc>
      </w:tr>
    </w:tbl>
    <w:p w:rsidR="008A42B4" w:rsidRDefault="008A42B4" w:rsidP="006928DF">
      <w:pPr>
        <w:widowControl w:val="0"/>
      </w:pPr>
    </w:p>
    <w:sectPr w:rsidR="008A42B4" w:rsidSect="006928DF">
      <w:headerReference w:type="even" r:id="rId7"/>
      <w:headerReference w:type="default" r:id="rId8"/>
      <w:footerReference w:type="even" r:id="rId9"/>
      <w:footerReference w:type="default" r:id="rId10"/>
      <w:headerReference w:type="first" r:id="rId11"/>
      <w:footerReference w:type="first" r:id="rId12"/>
      <w:pgSz w:w="11906" w:h="16838"/>
      <w:pgMar w:top="993" w:right="1417" w:bottom="851" w:left="1417" w:header="426" w:footer="96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6EA5" w:rsidRDefault="00346EA5">
      <w:r>
        <w:separator/>
      </w:r>
    </w:p>
  </w:endnote>
  <w:endnote w:type="continuationSeparator" w:id="0">
    <w:p w:rsidR="00346EA5" w:rsidRDefault="00346E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EE"/>
    <w:family w:val="swiss"/>
    <w:pitch w:val="variable"/>
    <w:sig w:usb0="E1002EFF" w:usb1="C000605B" w:usb2="00000029" w:usb3="00000000" w:csb0="000101FF" w:csb1="00000000"/>
  </w:font>
  <w:font w:name="Helvetica">
    <w:panose1 w:val="020B0604020202030204"/>
    <w:charset w:val="EE"/>
    <w:family w:val="swiss"/>
    <w:pitch w:val="variable"/>
    <w:sig w:usb0="20002A87" w:usb1="00000000" w:usb2="00000000"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EA5" w:rsidRDefault="00BC5457" w:rsidP="00016688">
    <w:pPr>
      <w:pStyle w:val="Zpat"/>
      <w:framePr w:wrap="around" w:vAnchor="text" w:hAnchor="margin" w:xAlign="right" w:y="1"/>
      <w:rPr>
        <w:rStyle w:val="slostrnky"/>
      </w:rPr>
    </w:pPr>
    <w:r>
      <w:rPr>
        <w:rStyle w:val="slostrnky"/>
      </w:rPr>
      <w:fldChar w:fldCharType="begin"/>
    </w:r>
    <w:r w:rsidR="00346EA5">
      <w:rPr>
        <w:rStyle w:val="slostrnky"/>
      </w:rPr>
      <w:instrText xml:space="preserve">PAGE  </w:instrText>
    </w:r>
    <w:r>
      <w:rPr>
        <w:rStyle w:val="slostrnky"/>
      </w:rPr>
      <w:fldChar w:fldCharType="end"/>
    </w:r>
  </w:p>
  <w:p w:rsidR="00346EA5" w:rsidRDefault="00346EA5" w:rsidP="00016688">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EA5" w:rsidRPr="00246E3C" w:rsidRDefault="00BC5457" w:rsidP="00016688">
    <w:pPr>
      <w:pStyle w:val="Zpat"/>
      <w:framePr w:wrap="around" w:vAnchor="text" w:hAnchor="margin" w:xAlign="right" w:y="1"/>
      <w:rPr>
        <w:rStyle w:val="slostrnky"/>
        <w:rFonts w:ascii="Arial" w:hAnsi="Arial"/>
        <w:sz w:val="20"/>
        <w:szCs w:val="20"/>
      </w:rPr>
    </w:pPr>
    <w:r w:rsidRPr="00246E3C">
      <w:rPr>
        <w:rStyle w:val="slostrnky"/>
        <w:rFonts w:ascii="Arial" w:hAnsi="Arial"/>
        <w:sz w:val="20"/>
        <w:szCs w:val="20"/>
      </w:rPr>
      <w:fldChar w:fldCharType="begin"/>
    </w:r>
    <w:r w:rsidR="00346EA5" w:rsidRPr="00246E3C">
      <w:rPr>
        <w:rStyle w:val="slostrnky"/>
        <w:rFonts w:ascii="Arial" w:hAnsi="Arial"/>
        <w:sz w:val="20"/>
        <w:szCs w:val="20"/>
      </w:rPr>
      <w:instrText xml:space="preserve">PAGE  </w:instrText>
    </w:r>
    <w:r w:rsidRPr="00246E3C">
      <w:rPr>
        <w:rStyle w:val="slostrnky"/>
        <w:rFonts w:ascii="Arial" w:hAnsi="Arial"/>
        <w:sz w:val="20"/>
        <w:szCs w:val="20"/>
      </w:rPr>
      <w:fldChar w:fldCharType="separate"/>
    </w:r>
    <w:r w:rsidR="00E9218B">
      <w:rPr>
        <w:rStyle w:val="slostrnky"/>
        <w:rFonts w:ascii="Arial" w:hAnsi="Arial"/>
        <w:noProof/>
        <w:sz w:val="20"/>
        <w:szCs w:val="20"/>
      </w:rPr>
      <w:t>4</w:t>
    </w:r>
    <w:r w:rsidRPr="00246E3C">
      <w:rPr>
        <w:rStyle w:val="slostrnky"/>
        <w:rFonts w:ascii="Arial" w:hAnsi="Arial"/>
        <w:sz w:val="20"/>
        <w:szCs w:val="20"/>
      </w:rPr>
      <w:fldChar w:fldCharType="end"/>
    </w:r>
  </w:p>
  <w:p w:rsidR="00346EA5" w:rsidRDefault="00346EA5" w:rsidP="00016688">
    <w:pPr>
      <w:pStyle w:val="Zpat"/>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800" w:rsidRDefault="00F82800">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6EA5" w:rsidRDefault="00346EA5">
      <w:r>
        <w:separator/>
      </w:r>
    </w:p>
  </w:footnote>
  <w:footnote w:type="continuationSeparator" w:id="0">
    <w:p w:rsidR="00346EA5" w:rsidRDefault="00346E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800" w:rsidRDefault="00F82800">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800" w:rsidRDefault="00F82800" w:rsidP="00F82800">
    <w:pPr>
      <w:pStyle w:val="Zhlav"/>
      <w:rPr>
        <w:rFonts w:ascii="Arial" w:hAnsi="Arial" w:cs="Arial"/>
        <w:b/>
        <w:color w:val="808080"/>
      </w:rPr>
    </w:pPr>
    <w:r>
      <w:rPr>
        <w:rFonts w:ascii="Arial" w:hAnsi="Arial" w:cs="Arial"/>
        <w:b/>
        <w:color w:val="808080"/>
      </w:rPr>
      <w:t>Provozování vodovod</w:t>
    </w:r>
    <w:r w:rsidR="00E9218B">
      <w:rPr>
        <w:rFonts w:ascii="Arial" w:hAnsi="Arial" w:cs="Arial"/>
        <w:b/>
        <w:color w:val="808080"/>
      </w:rPr>
      <w:t>u</w:t>
    </w:r>
    <w:r>
      <w:rPr>
        <w:rFonts w:ascii="Arial" w:hAnsi="Arial" w:cs="Arial"/>
        <w:b/>
        <w:color w:val="808080"/>
      </w:rPr>
      <w:t xml:space="preserve"> a </w:t>
    </w:r>
    <w:r>
      <w:rPr>
        <w:rFonts w:ascii="Arial" w:hAnsi="Arial" w:cs="Arial"/>
        <w:b/>
        <w:color w:val="808080"/>
      </w:rPr>
      <w:t>kanalizac</w:t>
    </w:r>
    <w:r w:rsidR="00E9218B">
      <w:rPr>
        <w:rFonts w:ascii="Arial" w:hAnsi="Arial" w:cs="Arial"/>
        <w:b/>
        <w:color w:val="808080"/>
      </w:rPr>
      <w:t>e</w:t>
    </w:r>
    <w:r>
      <w:rPr>
        <w:rFonts w:ascii="Arial" w:hAnsi="Arial" w:cs="Arial"/>
        <w:b/>
        <w:color w:val="808080"/>
      </w:rPr>
      <w:t xml:space="preserve"> v majetku města Český Brod</w:t>
    </w:r>
  </w:p>
  <w:p w:rsidR="00346EA5" w:rsidRPr="003D6AD5" w:rsidRDefault="00346EA5">
    <w:pPr>
      <w:pStyle w:val="Zhlav"/>
      <w:rPr>
        <w:rFonts w:ascii="Arial" w:hAnsi="Arial" w:cs="Arial"/>
        <w:color w:val="808080" w:themeColor="background1" w:themeShade="80"/>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800" w:rsidRDefault="00F82800">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5CA872C"/>
    <w:lvl w:ilvl="0">
      <w:start w:val="1"/>
      <w:numFmt w:val="bullet"/>
      <w:lvlText w:val=""/>
      <w:lvlJc w:val="left"/>
      <w:pPr>
        <w:tabs>
          <w:tab w:val="num" w:pos="360"/>
        </w:tabs>
        <w:ind w:left="360" w:hanging="360"/>
      </w:pPr>
      <w:rPr>
        <w:rFonts w:ascii="Symbol" w:hAnsi="Symbol" w:hint="default"/>
      </w:rPr>
    </w:lvl>
  </w:abstractNum>
  <w:abstractNum w:abstractNumId="1">
    <w:nsid w:val="09843CCF"/>
    <w:multiLevelType w:val="multilevel"/>
    <w:tmpl w:val="2440F51E"/>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
    <w:nsid w:val="099E3230"/>
    <w:multiLevelType w:val="hybridMultilevel"/>
    <w:tmpl w:val="8F74E668"/>
    <w:lvl w:ilvl="0" w:tplc="0405000F">
      <w:start w:val="1"/>
      <w:numFmt w:val="decimal"/>
      <w:lvlText w:val="%1."/>
      <w:lvlJc w:val="left"/>
      <w:pPr>
        <w:ind w:left="720" w:hanging="360"/>
      </w:pPr>
    </w:lvl>
    <w:lvl w:ilvl="1" w:tplc="337CA9B4">
      <w:numFmt w:val="bullet"/>
      <w:lvlText w:val="-"/>
      <w:lvlJc w:val="left"/>
      <w:pPr>
        <w:ind w:left="1440" w:hanging="360"/>
      </w:pPr>
      <w:rPr>
        <w:rFonts w:ascii="Arial" w:eastAsia="Times New Roman" w:hAnsi="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24352A5"/>
    <w:multiLevelType w:val="hybridMultilevel"/>
    <w:tmpl w:val="AE349EFC"/>
    <w:lvl w:ilvl="0" w:tplc="05E8ECF0">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D8A6EA3"/>
    <w:multiLevelType w:val="hybridMultilevel"/>
    <w:tmpl w:val="5950B82A"/>
    <w:lvl w:ilvl="0" w:tplc="DA382792">
      <w:numFmt w:val="bullet"/>
      <w:lvlText w:val="-"/>
      <w:lvlJc w:val="left"/>
      <w:pPr>
        <w:ind w:left="720" w:hanging="360"/>
      </w:pPr>
      <w:rPr>
        <w:rFonts w:ascii="Arial" w:eastAsia="Times New Roman" w:hAnsi="Arial" w:cs="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2B95A3A"/>
    <w:multiLevelType w:val="multilevel"/>
    <w:tmpl w:val="9D4A991E"/>
    <w:lvl w:ilvl="0">
      <w:start w:val="1"/>
      <w:numFmt w:val="lowerLetter"/>
      <w:pStyle w:val="DefiniceL1"/>
      <w:lvlText w:val="(%1)"/>
      <w:lvlJc w:val="left"/>
      <w:pPr>
        <w:tabs>
          <w:tab w:val="num" w:pos="851"/>
        </w:tabs>
        <w:ind w:left="851" w:hanging="851"/>
      </w:pPr>
      <w:rPr>
        <w:rFonts w:ascii="Calibri" w:hAnsi="Calibri" w:cs="Times New Roman" w:hint="default"/>
        <w:b w:val="0"/>
        <w:bCs w:val="0"/>
        <w:i w:val="0"/>
        <w:iCs w:val="0"/>
        <w:sz w:val="20"/>
        <w:szCs w:val="20"/>
      </w:rPr>
    </w:lvl>
    <w:lvl w:ilvl="1">
      <w:start w:val="1"/>
      <w:numFmt w:val="decimal"/>
      <w:lvlText w:val="1.%2"/>
      <w:lvlJc w:val="left"/>
      <w:pPr>
        <w:tabs>
          <w:tab w:val="num" w:pos="567"/>
        </w:tabs>
        <w:ind w:left="567" w:hanging="567"/>
      </w:pPr>
      <w:rPr>
        <w:rFonts w:ascii="Arial" w:hAnsi="Arial" w:cs="Arial" w:hint="default"/>
        <w:b w:val="0"/>
        <w:bCs w:val="0"/>
        <w:i w:val="0"/>
        <w:iCs w:val="0"/>
        <w:sz w:val="20"/>
        <w:szCs w:val="20"/>
      </w:rPr>
    </w:lvl>
    <w:lvl w:ilvl="2">
      <w:start w:val="1"/>
      <w:numFmt w:val="none"/>
      <w:lvlText w:val=""/>
      <w:lvlJc w:val="left"/>
      <w:pPr>
        <w:tabs>
          <w:tab w:val="num" w:pos="567"/>
        </w:tabs>
        <w:ind w:left="567" w:hanging="567"/>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6."/>
      <w:lvlJc w:val="left"/>
      <w:pPr>
        <w:tabs>
          <w:tab w:val="num" w:pos="0"/>
        </w:tabs>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nsid w:val="4ACF3597"/>
    <w:multiLevelType w:val="hybridMultilevel"/>
    <w:tmpl w:val="450656A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F1105F7"/>
    <w:multiLevelType w:val="hybridMultilevel"/>
    <w:tmpl w:val="3758BDAA"/>
    <w:lvl w:ilvl="0" w:tplc="05E8ECF0">
      <w:numFmt w:val="bulle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54212C2B"/>
    <w:multiLevelType w:val="hybridMultilevel"/>
    <w:tmpl w:val="5A2CB4CA"/>
    <w:lvl w:ilvl="0" w:tplc="05E8ECF0">
      <w:numFmt w:val="bulle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73444A2F"/>
    <w:multiLevelType w:val="hybridMultilevel"/>
    <w:tmpl w:val="1310AA78"/>
    <w:lvl w:ilvl="0" w:tplc="DA382792">
      <w:numFmt w:val="bullet"/>
      <w:lvlText w:val="-"/>
      <w:lvlJc w:val="left"/>
      <w:pPr>
        <w:ind w:left="720" w:hanging="360"/>
      </w:pPr>
      <w:rPr>
        <w:rFonts w:ascii="Arial" w:eastAsia="Times New Roman" w:hAnsi="Arial" w:cs="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7"/>
  </w:num>
  <w:num w:numId="9">
    <w:abstractNumId w:val="1"/>
  </w:num>
  <w:num w:numId="10">
    <w:abstractNumId w:val="8"/>
  </w:num>
  <w:num w:numId="11">
    <w:abstractNumId w:val="4"/>
  </w:num>
  <w:num w:numId="12">
    <w:abstractNumId w:val="9"/>
  </w:num>
  <w:num w:numId="13">
    <w:abstractNumId w:val="3"/>
  </w:num>
  <w:num w:numId="14">
    <w:abstractNumId w:val="5"/>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oNotTrackFormatting/>
  <w:defaultTabStop w:val="708"/>
  <w:hyphenationZone w:val="425"/>
  <w:characterSpacingControl w:val="doNotCompress"/>
  <w:footnotePr>
    <w:footnote w:id="-1"/>
    <w:footnote w:id="0"/>
  </w:footnotePr>
  <w:endnotePr>
    <w:endnote w:id="-1"/>
    <w:endnote w:id="0"/>
  </w:endnotePr>
  <w:compat/>
  <w:rsids>
    <w:rsidRoot w:val="001C223A"/>
    <w:rsid w:val="0000122B"/>
    <w:rsid w:val="000027DD"/>
    <w:rsid w:val="00016688"/>
    <w:rsid w:val="0001720E"/>
    <w:rsid w:val="00031B9E"/>
    <w:rsid w:val="00035E1C"/>
    <w:rsid w:val="00053CBE"/>
    <w:rsid w:val="00056378"/>
    <w:rsid w:val="0006391E"/>
    <w:rsid w:val="000779CE"/>
    <w:rsid w:val="00087B72"/>
    <w:rsid w:val="00097A9F"/>
    <w:rsid w:val="000C6327"/>
    <w:rsid w:val="000D534F"/>
    <w:rsid w:val="0010466D"/>
    <w:rsid w:val="00106BE1"/>
    <w:rsid w:val="00113F62"/>
    <w:rsid w:val="00117BF1"/>
    <w:rsid w:val="0012554C"/>
    <w:rsid w:val="001476AA"/>
    <w:rsid w:val="00175A07"/>
    <w:rsid w:val="001A238E"/>
    <w:rsid w:val="001A535D"/>
    <w:rsid w:val="001A7749"/>
    <w:rsid w:val="001B2BFA"/>
    <w:rsid w:val="001B2EFF"/>
    <w:rsid w:val="001C223A"/>
    <w:rsid w:val="001C5102"/>
    <w:rsid w:val="001E27FE"/>
    <w:rsid w:val="001E59E6"/>
    <w:rsid w:val="001E654A"/>
    <w:rsid w:val="001E6A70"/>
    <w:rsid w:val="001F2588"/>
    <w:rsid w:val="00202DAA"/>
    <w:rsid w:val="00202DEF"/>
    <w:rsid w:val="0020715E"/>
    <w:rsid w:val="00211551"/>
    <w:rsid w:val="00212188"/>
    <w:rsid w:val="002146DB"/>
    <w:rsid w:val="00221D64"/>
    <w:rsid w:val="00243B06"/>
    <w:rsid w:val="00246E3C"/>
    <w:rsid w:val="00255561"/>
    <w:rsid w:val="002579DB"/>
    <w:rsid w:val="002713C0"/>
    <w:rsid w:val="002744E8"/>
    <w:rsid w:val="002755C7"/>
    <w:rsid w:val="0027790D"/>
    <w:rsid w:val="00293393"/>
    <w:rsid w:val="002965B5"/>
    <w:rsid w:val="002976EE"/>
    <w:rsid w:val="002A4C3D"/>
    <w:rsid w:val="002A550F"/>
    <w:rsid w:val="002A64AC"/>
    <w:rsid w:val="002B2E72"/>
    <w:rsid w:val="002B76FB"/>
    <w:rsid w:val="002C18A3"/>
    <w:rsid w:val="002C3ECE"/>
    <w:rsid w:val="002D0470"/>
    <w:rsid w:val="002D59E8"/>
    <w:rsid w:val="0030000A"/>
    <w:rsid w:val="00302877"/>
    <w:rsid w:val="00334C5C"/>
    <w:rsid w:val="00335B26"/>
    <w:rsid w:val="00346EA5"/>
    <w:rsid w:val="0035527D"/>
    <w:rsid w:val="0035631D"/>
    <w:rsid w:val="003565CB"/>
    <w:rsid w:val="0039023A"/>
    <w:rsid w:val="003939CF"/>
    <w:rsid w:val="00396E4F"/>
    <w:rsid w:val="0039773B"/>
    <w:rsid w:val="003C010C"/>
    <w:rsid w:val="003C3A04"/>
    <w:rsid w:val="003D6AD5"/>
    <w:rsid w:val="003F7B8D"/>
    <w:rsid w:val="00411251"/>
    <w:rsid w:val="00412481"/>
    <w:rsid w:val="00416D7E"/>
    <w:rsid w:val="00420058"/>
    <w:rsid w:val="00423757"/>
    <w:rsid w:val="00430B1C"/>
    <w:rsid w:val="00446663"/>
    <w:rsid w:val="00481587"/>
    <w:rsid w:val="00495167"/>
    <w:rsid w:val="004A7A19"/>
    <w:rsid w:val="004B447E"/>
    <w:rsid w:val="004C5AEF"/>
    <w:rsid w:val="004F6484"/>
    <w:rsid w:val="00533FF9"/>
    <w:rsid w:val="00551BFE"/>
    <w:rsid w:val="00553307"/>
    <w:rsid w:val="005576E2"/>
    <w:rsid w:val="00560DD3"/>
    <w:rsid w:val="00577055"/>
    <w:rsid w:val="00592564"/>
    <w:rsid w:val="005C19B9"/>
    <w:rsid w:val="005D4426"/>
    <w:rsid w:val="005E0BDC"/>
    <w:rsid w:val="005E3249"/>
    <w:rsid w:val="005F09C3"/>
    <w:rsid w:val="005F5DD9"/>
    <w:rsid w:val="0060191A"/>
    <w:rsid w:val="0061327B"/>
    <w:rsid w:val="006457AB"/>
    <w:rsid w:val="00653694"/>
    <w:rsid w:val="00656126"/>
    <w:rsid w:val="00662863"/>
    <w:rsid w:val="00663613"/>
    <w:rsid w:val="006704B2"/>
    <w:rsid w:val="0068078F"/>
    <w:rsid w:val="00687820"/>
    <w:rsid w:val="006928DF"/>
    <w:rsid w:val="00695B95"/>
    <w:rsid w:val="00697528"/>
    <w:rsid w:val="00697560"/>
    <w:rsid w:val="006A1EAB"/>
    <w:rsid w:val="006A5A62"/>
    <w:rsid w:val="006B35DF"/>
    <w:rsid w:val="006B5C12"/>
    <w:rsid w:val="006C48C7"/>
    <w:rsid w:val="006D2840"/>
    <w:rsid w:val="006E0C1F"/>
    <w:rsid w:val="006F55E2"/>
    <w:rsid w:val="006F652A"/>
    <w:rsid w:val="00704ACF"/>
    <w:rsid w:val="00706E99"/>
    <w:rsid w:val="007201B0"/>
    <w:rsid w:val="00726D5A"/>
    <w:rsid w:val="007328E9"/>
    <w:rsid w:val="00745688"/>
    <w:rsid w:val="00750D83"/>
    <w:rsid w:val="00776E6F"/>
    <w:rsid w:val="00777338"/>
    <w:rsid w:val="007923A9"/>
    <w:rsid w:val="007C72D8"/>
    <w:rsid w:val="007D67B0"/>
    <w:rsid w:val="007D6B0B"/>
    <w:rsid w:val="0080298E"/>
    <w:rsid w:val="00826127"/>
    <w:rsid w:val="00835292"/>
    <w:rsid w:val="00837308"/>
    <w:rsid w:val="0084321D"/>
    <w:rsid w:val="008453E6"/>
    <w:rsid w:val="0085190A"/>
    <w:rsid w:val="00854101"/>
    <w:rsid w:val="008600B8"/>
    <w:rsid w:val="00862A02"/>
    <w:rsid w:val="00864A25"/>
    <w:rsid w:val="00867D46"/>
    <w:rsid w:val="008902A8"/>
    <w:rsid w:val="00890917"/>
    <w:rsid w:val="008A42B4"/>
    <w:rsid w:val="0090572C"/>
    <w:rsid w:val="00907306"/>
    <w:rsid w:val="00920A7A"/>
    <w:rsid w:val="00930A28"/>
    <w:rsid w:val="0093541C"/>
    <w:rsid w:val="009539F4"/>
    <w:rsid w:val="009574CC"/>
    <w:rsid w:val="009601E4"/>
    <w:rsid w:val="009628F8"/>
    <w:rsid w:val="00993D69"/>
    <w:rsid w:val="009A1132"/>
    <w:rsid w:val="009B19A0"/>
    <w:rsid w:val="009E08E8"/>
    <w:rsid w:val="009E1F6D"/>
    <w:rsid w:val="00A02838"/>
    <w:rsid w:val="00A05518"/>
    <w:rsid w:val="00A05F8F"/>
    <w:rsid w:val="00A064E3"/>
    <w:rsid w:val="00A2509E"/>
    <w:rsid w:val="00A305E5"/>
    <w:rsid w:val="00A41BAE"/>
    <w:rsid w:val="00A426F7"/>
    <w:rsid w:val="00A43FBB"/>
    <w:rsid w:val="00A522B8"/>
    <w:rsid w:val="00A6070F"/>
    <w:rsid w:val="00A856EC"/>
    <w:rsid w:val="00A879AA"/>
    <w:rsid w:val="00A969A8"/>
    <w:rsid w:val="00AC5769"/>
    <w:rsid w:val="00B07D3D"/>
    <w:rsid w:val="00B10E30"/>
    <w:rsid w:val="00B332C3"/>
    <w:rsid w:val="00B440EC"/>
    <w:rsid w:val="00B50EEB"/>
    <w:rsid w:val="00B53A83"/>
    <w:rsid w:val="00B57D14"/>
    <w:rsid w:val="00B600AC"/>
    <w:rsid w:val="00B6286F"/>
    <w:rsid w:val="00B70C2E"/>
    <w:rsid w:val="00B73887"/>
    <w:rsid w:val="00B80E84"/>
    <w:rsid w:val="00B97B67"/>
    <w:rsid w:val="00BA1AD7"/>
    <w:rsid w:val="00BB0D18"/>
    <w:rsid w:val="00BB17E2"/>
    <w:rsid w:val="00BB1CE3"/>
    <w:rsid w:val="00BB4AC0"/>
    <w:rsid w:val="00BC02C2"/>
    <w:rsid w:val="00BC5457"/>
    <w:rsid w:val="00BC7350"/>
    <w:rsid w:val="00BE3CFB"/>
    <w:rsid w:val="00BE4B47"/>
    <w:rsid w:val="00BF1176"/>
    <w:rsid w:val="00BF3FFA"/>
    <w:rsid w:val="00C06116"/>
    <w:rsid w:val="00C21F6A"/>
    <w:rsid w:val="00C41CBB"/>
    <w:rsid w:val="00C444F3"/>
    <w:rsid w:val="00C50C16"/>
    <w:rsid w:val="00CC23DA"/>
    <w:rsid w:val="00CC7A2D"/>
    <w:rsid w:val="00CE2D17"/>
    <w:rsid w:val="00D13C41"/>
    <w:rsid w:val="00D17150"/>
    <w:rsid w:val="00D31D6A"/>
    <w:rsid w:val="00D5503B"/>
    <w:rsid w:val="00D81BEE"/>
    <w:rsid w:val="00DC0F2E"/>
    <w:rsid w:val="00DC2102"/>
    <w:rsid w:val="00DC3546"/>
    <w:rsid w:val="00DE752A"/>
    <w:rsid w:val="00DF0D49"/>
    <w:rsid w:val="00E13C10"/>
    <w:rsid w:val="00E465FE"/>
    <w:rsid w:val="00E50D1D"/>
    <w:rsid w:val="00E52681"/>
    <w:rsid w:val="00E54AFF"/>
    <w:rsid w:val="00E54FA5"/>
    <w:rsid w:val="00E65911"/>
    <w:rsid w:val="00E70F5D"/>
    <w:rsid w:val="00E84B99"/>
    <w:rsid w:val="00E9218B"/>
    <w:rsid w:val="00EA4D0B"/>
    <w:rsid w:val="00EB12C0"/>
    <w:rsid w:val="00EB65D6"/>
    <w:rsid w:val="00EE38AC"/>
    <w:rsid w:val="00EE4720"/>
    <w:rsid w:val="00EF2B95"/>
    <w:rsid w:val="00F01CB2"/>
    <w:rsid w:val="00F16D31"/>
    <w:rsid w:val="00F21CD7"/>
    <w:rsid w:val="00F24576"/>
    <w:rsid w:val="00F275DF"/>
    <w:rsid w:val="00F349DD"/>
    <w:rsid w:val="00F53C73"/>
    <w:rsid w:val="00F60D63"/>
    <w:rsid w:val="00F61BAE"/>
    <w:rsid w:val="00F7183B"/>
    <w:rsid w:val="00F76BD7"/>
    <w:rsid w:val="00F82800"/>
    <w:rsid w:val="00F9273A"/>
    <w:rsid w:val="00FA4B1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C3546"/>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99"/>
    <w:rsid w:val="00EA4D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uiPriority w:val="99"/>
    <w:rsid w:val="007201B0"/>
    <w:pPr>
      <w:tabs>
        <w:tab w:val="center" w:pos="4536"/>
        <w:tab w:val="right" w:pos="9072"/>
      </w:tabs>
    </w:pPr>
  </w:style>
  <w:style w:type="character" w:customStyle="1" w:styleId="ZhlavChar">
    <w:name w:val="Záhlaví Char"/>
    <w:basedOn w:val="Standardnpsmoodstavce"/>
    <w:link w:val="Zhlav"/>
    <w:uiPriority w:val="99"/>
    <w:semiHidden/>
    <w:locked/>
    <w:rsid w:val="0084321D"/>
    <w:rPr>
      <w:rFonts w:cs="Times New Roman"/>
      <w:sz w:val="24"/>
      <w:szCs w:val="24"/>
    </w:rPr>
  </w:style>
  <w:style w:type="paragraph" w:styleId="Zpat">
    <w:name w:val="footer"/>
    <w:basedOn w:val="Normln"/>
    <w:link w:val="ZpatChar"/>
    <w:uiPriority w:val="99"/>
    <w:rsid w:val="007201B0"/>
    <w:pPr>
      <w:tabs>
        <w:tab w:val="center" w:pos="4536"/>
        <w:tab w:val="right" w:pos="9072"/>
      </w:tabs>
    </w:pPr>
  </w:style>
  <w:style w:type="character" w:customStyle="1" w:styleId="ZpatChar">
    <w:name w:val="Zápatí Char"/>
    <w:basedOn w:val="Standardnpsmoodstavce"/>
    <w:link w:val="Zpat"/>
    <w:uiPriority w:val="99"/>
    <w:semiHidden/>
    <w:locked/>
    <w:rsid w:val="0084321D"/>
    <w:rPr>
      <w:rFonts w:cs="Times New Roman"/>
      <w:sz w:val="24"/>
      <w:szCs w:val="24"/>
    </w:rPr>
  </w:style>
  <w:style w:type="character" w:styleId="slostrnky">
    <w:name w:val="page number"/>
    <w:basedOn w:val="Standardnpsmoodstavce"/>
    <w:uiPriority w:val="99"/>
    <w:rsid w:val="001E59E6"/>
    <w:rPr>
      <w:rFonts w:cs="Times New Roman"/>
    </w:rPr>
  </w:style>
  <w:style w:type="paragraph" w:styleId="Seznamsodrkami">
    <w:name w:val="List Bullet"/>
    <w:basedOn w:val="Zkladntext"/>
    <w:uiPriority w:val="99"/>
    <w:rsid w:val="002D59E8"/>
    <w:pPr>
      <w:tabs>
        <w:tab w:val="left" w:pos="284"/>
        <w:tab w:val="num" w:pos="720"/>
      </w:tabs>
      <w:spacing w:before="240" w:after="0" w:line="280" w:lineRule="atLeast"/>
      <w:ind w:left="720" w:hanging="720"/>
      <w:jc w:val="both"/>
    </w:pPr>
    <w:rPr>
      <w:rFonts w:ascii="Arial" w:eastAsia="PMingLiU" w:hAnsi="Arial" w:cs="Arial"/>
      <w:spacing w:val="4"/>
      <w:sz w:val="20"/>
      <w:lang w:val="de-AT" w:eastAsia="en-US"/>
    </w:rPr>
  </w:style>
  <w:style w:type="paragraph" w:styleId="Zkladntext">
    <w:name w:val="Body Text"/>
    <w:basedOn w:val="Normln"/>
    <w:link w:val="ZkladntextChar"/>
    <w:uiPriority w:val="99"/>
    <w:rsid w:val="002D59E8"/>
    <w:pPr>
      <w:spacing w:after="120"/>
    </w:pPr>
  </w:style>
  <w:style w:type="character" w:customStyle="1" w:styleId="ZkladntextChar">
    <w:name w:val="Základní text Char"/>
    <w:basedOn w:val="Standardnpsmoodstavce"/>
    <w:link w:val="Zkladntext"/>
    <w:uiPriority w:val="99"/>
    <w:semiHidden/>
    <w:locked/>
    <w:rsid w:val="0084321D"/>
    <w:rPr>
      <w:rFonts w:cs="Times New Roman"/>
      <w:sz w:val="24"/>
      <w:szCs w:val="24"/>
    </w:rPr>
  </w:style>
  <w:style w:type="paragraph" w:styleId="Textbubliny">
    <w:name w:val="Balloon Text"/>
    <w:basedOn w:val="Normln"/>
    <w:link w:val="TextbublinyChar"/>
    <w:uiPriority w:val="99"/>
    <w:semiHidden/>
    <w:unhideWhenUsed/>
    <w:rsid w:val="0030000A"/>
    <w:rPr>
      <w:rFonts w:ascii="Tahoma" w:hAnsi="Tahoma" w:cs="Tahoma"/>
      <w:sz w:val="16"/>
      <w:szCs w:val="16"/>
    </w:rPr>
  </w:style>
  <w:style w:type="character" w:customStyle="1" w:styleId="TextbublinyChar">
    <w:name w:val="Text bubliny Char"/>
    <w:basedOn w:val="Standardnpsmoodstavce"/>
    <w:link w:val="Textbubliny"/>
    <w:uiPriority w:val="99"/>
    <w:semiHidden/>
    <w:rsid w:val="0030000A"/>
    <w:rPr>
      <w:rFonts w:ascii="Tahoma" w:hAnsi="Tahoma" w:cs="Tahoma"/>
      <w:sz w:val="16"/>
      <w:szCs w:val="16"/>
    </w:rPr>
  </w:style>
  <w:style w:type="character" w:styleId="Znakapoznpodarou">
    <w:name w:val="footnote reference"/>
    <w:basedOn w:val="Standardnpsmoodstavce"/>
    <w:semiHidden/>
    <w:rsid w:val="002755C7"/>
    <w:rPr>
      <w:rFonts w:ascii="Times New Roman" w:hAnsi="Times New Roman"/>
      <w:sz w:val="18"/>
      <w:vertAlign w:val="superscript"/>
      <w:lang w:val="cs-CZ"/>
    </w:rPr>
  </w:style>
  <w:style w:type="paragraph" w:customStyle="1" w:styleId="DefiniceL1">
    <w:name w:val="Definice L1"/>
    <w:basedOn w:val="Normln"/>
    <w:rsid w:val="002755C7"/>
    <w:pPr>
      <w:numPr>
        <w:numId w:val="14"/>
      </w:numPr>
      <w:spacing w:after="120"/>
      <w:jc w:val="both"/>
    </w:pPr>
    <w:rPr>
      <w:sz w:val="20"/>
      <w:szCs w:val="20"/>
    </w:rPr>
  </w:style>
  <w:style w:type="paragraph" w:customStyle="1" w:styleId="Definicetext">
    <w:name w:val="Definice text"/>
    <w:basedOn w:val="Normln"/>
    <w:rsid w:val="002755C7"/>
    <w:pPr>
      <w:spacing w:before="120" w:after="120"/>
      <w:jc w:val="both"/>
    </w:pPr>
    <w:rPr>
      <w:sz w:val="20"/>
      <w:szCs w:val="20"/>
    </w:rPr>
  </w:style>
  <w:style w:type="paragraph" w:styleId="Odstavecseseznamem">
    <w:name w:val="List Paragraph"/>
    <w:basedOn w:val="Normln"/>
    <w:uiPriority w:val="34"/>
    <w:qFormat/>
    <w:rsid w:val="002755C7"/>
    <w:pPr>
      <w:ind w:left="720"/>
      <w:contextualSpacing/>
    </w:pPr>
  </w:style>
  <w:style w:type="character" w:styleId="Odkaznakoment">
    <w:name w:val="annotation reference"/>
    <w:basedOn w:val="Standardnpsmoodstavce"/>
    <w:uiPriority w:val="99"/>
    <w:semiHidden/>
    <w:unhideWhenUsed/>
    <w:rsid w:val="00F01CB2"/>
    <w:rPr>
      <w:sz w:val="16"/>
      <w:szCs w:val="16"/>
    </w:rPr>
  </w:style>
  <w:style w:type="paragraph" w:styleId="Textkomente">
    <w:name w:val="annotation text"/>
    <w:basedOn w:val="Normln"/>
    <w:link w:val="TextkomenteChar"/>
    <w:uiPriority w:val="99"/>
    <w:semiHidden/>
    <w:unhideWhenUsed/>
    <w:rsid w:val="00F01CB2"/>
    <w:rPr>
      <w:sz w:val="20"/>
      <w:szCs w:val="20"/>
    </w:rPr>
  </w:style>
  <w:style w:type="character" w:customStyle="1" w:styleId="TextkomenteChar">
    <w:name w:val="Text komentáře Char"/>
    <w:basedOn w:val="Standardnpsmoodstavce"/>
    <w:link w:val="Textkomente"/>
    <w:uiPriority w:val="99"/>
    <w:semiHidden/>
    <w:rsid w:val="00F01CB2"/>
  </w:style>
  <w:style w:type="paragraph" w:styleId="Pedmtkomente">
    <w:name w:val="annotation subject"/>
    <w:basedOn w:val="Textkomente"/>
    <w:next w:val="Textkomente"/>
    <w:link w:val="PedmtkomenteChar"/>
    <w:uiPriority w:val="99"/>
    <w:semiHidden/>
    <w:unhideWhenUsed/>
    <w:rsid w:val="00F01CB2"/>
    <w:rPr>
      <w:b/>
      <w:bCs/>
    </w:rPr>
  </w:style>
  <w:style w:type="character" w:customStyle="1" w:styleId="PedmtkomenteChar">
    <w:name w:val="Předmět komentáře Char"/>
    <w:basedOn w:val="TextkomenteChar"/>
    <w:link w:val="Pedmtkomente"/>
    <w:uiPriority w:val="99"/>
    <w:semiHidden/>
    <w:rsid w:val="00F01CB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C3546"/>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99"/>
    <w:rsid w:val="00EA4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rsid w:val="007201B0"/>
    <w:pPr>
      <w:tabs>
        <w:tab w:val="center" w:pos="4536"/>
        <w:tab w:val="right" w:pos="9072"/>
      </w:tabs>
    </w:pPr>
  </w:style>
  <w:style w:type="character" w:customStyle="1" w:styleId="ZhlavChar">
    <w:name w:val="Záhlaví Char"/>
    <w:basedOn w:val="Standardnpsmoodstavce"/>
    <w:link w:val="Zhlav"/>
    <w:uiPriority w:val="99"/>
    <w:semiHidden/>
    <w:locked/>
    <w:rsid w:val="0084321D"/>
    <w:rPr>
      <w:rFonts w:cs="Times New Roman"/>
      <w:sz w:val="24"/>
      <w:szCs w:val="24"/>
    </w:rPr>
  </w:style>
  <w:style w:type="paragraph" w:styleId="Zpat">
    <w:name w:val="footer"/>
    <w:basedOn w:val="Normln"/>
    <w:link w:val="ZpatChar"/>
    <w:uiPriority w:val="99"/>
    <w:rsid w:val="007201B0"/>
    <w:pPr>
      <w:tabs>
        <w:tab w:val="center" w:pos="4536"/>
        <w:tab w:val="right" w:pos="9072"/>
      </w:tabs>
    </w:pPr>
  </w:style>
  <w:style w:type="character" w:customStyle="1" w:styleId="ZpatChar">
    <w:name w:val="Zápatí Char"/>
    <w:basedOn w:val="Standardnpsmoodstavce"/>
    <w:link w:val="Zpat"/>
    <w:uiPriority w:val="99"/>
    <w:semiHidden/>
    <w:locked/>
    <w:rsid w:val="0084321D"/>
    <w:rPr>
      <w:rFonts w:cs="Times New Roman"/>
      <w:sz w:val="24"/>
      <w:szCs w:val="24"/>
    </w:rPr>
  </w:style>
  <w:style w:type="character" w:styleId="slostrnky">
    <w:name w:val="page number"/>
    <w:basedOn w:val="Standardnpsmoodstavce"/>
    <w:uiPriority w:val="99"/>
    <w:rsid w:val="001E59E6"/>
    <w:rPr>
      <w:rFonts w:cs="Times New Roman"/>
    </w:rPr>
  </w:style>
  <w:style w:type="paragraph" w:styleId="Seznamsodrkami">
    <w:name w:val="List Bullet"/>
    <w:basedOn w:val="Zkladntext"/>
    <w:uiPriority w:val="99"/>
    <w:rsid w:val="002D59E8"/>
    <w:pPr>
      <w:tabs>
        <w:tab w:val="left" w:pos="284"/>
        <w:tab w:val="num" w:pos="720"/>
      </w:tabs>
      <w:spacing w:before="240" w:after="0" w:line="280" w:lineRule="atLeast"/>
      <w:ind w:left="720" w:hanging="720"/>
      <w:jc w:val="both"/>
    </w:pPr>
    <w:rPr>
      <w:rFonts w:ascii="Arial" w:eastAsia="PMingLiU" w:hAnsi="Arial" w:cs="Arial"/>
      <w:spacing w:val="4"/>
      <w:sz w:val="20"/>
      <w:lang w:val="de-AT" w:eastAsia="en-US"/>
    </w:rPr>
  </w:style>
  <w:style w:type="paragraph" w:styleId="Zkladntext">
    <w:name w:val="Body Text"/>
    <w:basedOn w:val="Normln"/>
    <w:link w:val="ZkladntextChar"/>
    <w:uiPriority w:val="99"/>
    <w:rsid w:val="002D59E8"/>
    <w:pPr>
      <w:spacing w:after="120"/>
    </w:pPr>
  </w:style>
  <w:style w:type="character" w:customStyle="1" w:styleId="ZkladntextChar">
    <w:name w:val="Základní text Char"/>
    <w:basedOn w:val="Standardnpsmoodstavce"/>
    <w:link w:val="Zkladntext"/>
    <w:uiPriority w:val="99"/>
    <w:semiHidden/>
    <w:locked/>
    <w:rsid w:val="0084321D"/>
    <w:rPr>
      <w:rFonts w:cs="Times New Roman"/>
      <w:sz w:val="24"/>
      <w:szCs w:val="24"/>
    </w:rPr>
  </w:style>
  <w:style w:type="paragraph" w:styleId="Textbubliny">
    <w:name w:val="Balloon Text"/>
    <w:basedOn w:val="Normln"/>
    <w:link w:val="TextbublinyChar"/>
    <w:uiPriority w:val="99"/>
    <w:semiHidden/>
    <w:unhideWhenUsed/>
    <w:rsid w:val="0030000A"/>
    <w:rPr>
      <w:rFonts w:ascii="Tahoma" w:hAnsi="Tahoma" w:cs="Tahoma"/>
      <w:sz w:val="16"/>
      <w:szCs w:val="16"/>
    </w:rPr>
  </w:style>
  <w:style w:type="character" w:customStyle="1" w:styleId="TextbublinyChar">
    <w:name w:val="Text bubliny Char"/>
    <w:basedOn w:val="Standardnpsmoodstavce"/>
    <w:link w:val="Textbubliny"/>
    <w:uiPriority w:val="99"/>
    <w:semiHidden/>
    <w:rsid w:val="0030000A"/>
    <w:rPr>
      <w:rFonts w:ascii="Tahoma" w:hAnsi="Tahoma" w:cs="Tahoma"/>
      <w:sz w:val="16"/>
      <w:szCs w:val="16"/>
    </w:rPr>
  </w:style>
  <w:style w:type="character" w:styleId="Znakapoznpodarou">
    <w:name w:val="footnote reference"/>
    <w:basedOn w:val="Standardnpsmoodstavce"/>
    <w:semiHidden/>
    <w:rsid w:val="002755C7"/>
    <w:rPr>
      <w:rFonts w:ascii="Times New Roman" w:hAnsi="Times New Roman"/>
      <w:sz w:val="18"/>
      <w:vertAlign w:val="superscript"/>
      <w:lang w:val="cs-CZ"/>
    </w:rPr>
  </w:style>
  <w:style w:type="paragraph" w:customStyle="1" w:styleId="DefiniceL1">
    <w:name w:val="Definice L1"/>
    <w:basedOn w:val="Normln"/>
    <w:rsid w:val="002755C7"/>
    <w:pPr>
      <w:numPr>
        <w:numId w:val="14"/>
      </w:numPr>
      <w:spacing w:after="120"/>
      <w:jc w:val="both"/>
    </w:pPr>
    <w:rPr>
      <w:sz w:val="20"/>
      <w:szCs w:val="20"/>
    </w:rPr>
  </w:style>
  <w:style w:type="paragraph" w:customStyle="1" w:styleId="Definicetext">
    <w:name w:val="Definice text"/>
    <w:basedOn w:val="Normln"/>
    <w:rsid w:val="002755C7"/>
    <w:pPr>
      <w:spacing w:before="120" w:after="120"/>
      <w:jc w:val="both"/>
    </w:pPr>
    <w:rPr>
      <w:sz w:val="20"/>
      <w:szCs w:val="20"/>
    </w:rPr>
  </w:style>
  <w:style w:type="paragraph" w:styleId="Odstavecseseznamem">
    <w:name w:val="List Paragraph"/>
    <w:basedOn w:val="Normln"/>
    <w:uiPriority w:val="34"/>
    <w:qFormat/>
    <w:rsid w:val="002755C7"/>
    <w:pPr>
      <w:ind w:left="720"/>
      <w:contextualSpacing/>
    </w:pPr>
  </w:style>
  <w:style w:type="character" w:styleId="Odkaznakoment">
    <w:name w:val="annotation reference"/>
    <w:basedOn w:val="Standardnpsmoodstavce"/>
    <w:uiPriority w:val="99"/>
    <w:semiHidden/>
    <w:unhideWhenUsed/>
    <w:rsid w:val="00F01CB2"/>
    <w:rPr>
      <w:sz w:val="16"/>
      <w:szCs w:val="16"/>
    </w:rPr>
  </w:style>
  <w:style w:type="paragraph" w:styleId="Textkomente">
    <w:name w:val="annotation text"/>
    <w:basedOn w:val="Normln"/>
    <w:link w:val="TextkomenteChar"/>
    <w:uiPriority w:val="99"/>
    <w:semiHidden/>
    <w:unhideWhenUsed/>
    <w:rsid w:val="00F01CB2"/>
    <w:rPr>
      <w:sz w:val="20"/>
      <w:szCs w:val="20"/>
    </w:rPr>
  </w:style>
  <w:style w:type="character" w:customStyle="1" w:styleId="TextkomenteChar">
    <w:name w:val="Text komentáře Char"/>
    <w:basedOn w:val="Standardnpsmoodstavce"/>
    <w:link w:val="Textkomente"/>
    <w:uiPriority w:val="99"/>
    <w:semiHidden/>
    <w:rsid w:val="00F01CB2"/>
  </w:style>
  <w:style w:type="paragraph" w:styleId="Pedmtkomente">
    <w:name w:val="annotation subject"/>
    <w:basedOn w:val="Textkomente"/>
    <w:next w:val="Textkomente"/>
    <w:link w:val="PedmtkomenteChar"/>
    <w:uiPriority w:val="99"/>
    <w:semiHidden/>
    <w:unhideWhenUsed/>
    <w:rsid w:val="00F01CB2"/>
    <w:rPr>
      <w:b/>
      <w:bCs/>
    </w:rPr>
  </w:style>
  <w:style w:type="character" w:customStyle="1" w:styleId="PedmtkomenteChar">
    <w:name w:val="Předmět komentáře Char"/>
    <w:basedOn w:val="TextkomenteChar"/>
    <w:link w:val="Pedmtkomente"/>
    <w:uiPriority w:val="99"/>
    <w:semiHidden/>
    <w:rsid w:val="00F01CB2"/>
    <w:rPr>
      <w:b/>
      <w:bCs/>
    </w:rPr>
  </w:style>
</w:styles>
</file>

<file path=word/webSettings.xml><?xml version="1.0" encoding="utf-8"?>
<w:webSettings xmlns:r="http://schemas.openxmlformats.org/officeDocument/2006/relationships" xmlns:w="http://schemas.openxmlformats.org/wordprocessingml/2006/main">
  <w:divs>
    <w:div w:id="94866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1241</Words>
  <Characters>8143</Characters>
  <Application>Microsoft Office Word</Application>
  <DocSecurity>0</DocSecurity>
  <Lines>67</Lines>
  <Paragraphs>18</Paragraphs>
  <ScaleCrop>false</ScaleCrop>
  <HeadingPairs>
    <vt:vector size="2" baseType="variant">
      <vt:variant>
        <vt:lpstr>Název</vt:lpstr>
      </vt:variant>
      <vt:variant>
        <vt:i4>1</vt:i4>
      </vt:variant>
    </vt:vector>
  </HeadingPairs>
  <TitlesOfParts>
    <vt:vector size="1" baseType="lpstr">
      <vt:lpstr>Příloha č</vt:lpstr>
    </vt:vector>
  </TitlesOfParts>
  <Company>VRV, a.s.</Company>
  <LinksUpToDate>false</LinksUpToDate>
  <CharactersWithSpaces>9366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Plechatý</dc:creator>
  <cp:lastModifiedBy>VRV14042016</cp:lastModifiedBy>
  <cp:revision>5</cp:revision>
  <cp:lastPrinted>2019-08-01T11:32:00Z</cp:lastPrinted>
  <dcterms:created xsi:type="dcterms:W3CDTF">2019-04-16T06:35:00Z</dcterms:created>
  <dcterms:modified xsi:type="dcterms:W3CDTF">2019-08-01T11:32:00Z</dcterms:modified>
</cp:coreProperties>
</file>